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74980" w14:textId="77777777" w:rsidR="00857962" w:rsidRPr="008F15D7" w:rsidRDefault="00A8588D" w:rsidP="000F32B9">
      <w:pPr>
        <w:pStyle w:val="Title"/>
        <w:jc w:val="both"/>
      </w:pPr>
      <w:bookmarkStart w:id="0" w:name="_Toc435603709"/>
      <w:bookmarkStart w:id="1" w:name="_GoBack"/>
      <w:bookmarkEnd w:id="1"/>
      <w:r w:rsidRPr="008F15D7">
        <w:rPr>
          <w:noProof/>
          <w:lang w:val="en-IE" w:eastAsia="en-IE"/>
        </w:rPr>
        <mc:AlternateContent>
          <mc:Choice Requires="wps">
            <w:drawing>
              <wp:anchor distT="0" distB="0" distL="114300" distR="114300" simplePos="0" relativeHeight="251656704" behindDoc="0" locked="0" layoutInCell="1" allowOverlap="1" wp14:anchorId="0B271869" wp14:editId="75E021D9">
                <wp:simplePos x="0" y="0"/>
                <wp:positionH relativeFrom="column">
                  <wp:posOffset>-2463553</wp:posOffset>
                </wp:positionH>
                <wp:positionV relativeFrom="paragraph">
                  <wp:posOffset>5624285</wp:posOffset>
                </wp:positionV>
                <wp:extent cx="5490210" cy="462363"/>
                <wp:effectExtent l="2437765" t="0" r="2433955"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490210" cy="46236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B3CE4" w14:textId="77777777" w:rsidR="00753A71" w:rsidRDefault="00753A7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71869" id="_x0000_t202" coordsize="21600,21600" o:spt="202" path="m,l,21600r21600,l21600,xe">
                <v:stroke joinstyle="miter"/>
                <v:path gradientshapeok="t" o:connecttype="rect"/>
              </v:shapetype>
              <v:shape id="Text Box 114" o:spid="_x0000_s1026" type="#_x0000_t202" style="position:absolute;left:0;text-align:left;margin-left:-194pt;margin-top:442.85pt;width:432.3pt;height:36.4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" filled="f" fillcolor="#0c9" stroked="f">
                <v:textbox style="layout-flow:vertical;mso-layout-flow-alt:bottom-to-top">
                  <w:txbxContent>
                    <w:p w14:paraId="2FBB3CE4" w14:textId="77777777" w:rsidR="00753A71" w:rsidRDefault="00753A7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Pr="008F15D7">
        <w:rPr>
          <w:noProof/>
          <w:lang w:val="en-IE" w:eastAsia="en-IE"/>
        </w:rPr>
        <mc:AlternateContent>
          <mc:Choice Requires="wps">
            <w:drawing>
              <wp:anchor distT="0" distB="0" distL="114300" distR="114300" simplePos="0" relativeHeight="251654656" behindDoc="0" locked="0" layoutInCell="1" allowOverlap="1" wp14:anchorId="327F7A65" wp14:editId="5F873235">
                <wp:simplePos x="0" y="0"/>
                <wp:positionH relativeFrom="column">
                  <wp:posOffset>857118</wp:posOffset>
                </wp:positionH>
                <wp:positionV relativeFrom="paragraph">
                  <wp:posOffset>7433754</wp:posOffset>
                </wp:positionV>
                <wp:extent cx="4587875" cy="1080655"/>
                <wp:effectExtent l="0" t="0" r="0" b="5715"/>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108065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2DE80" w14:textId="77777777" w:rsidR="00753A71" w:rsidRPr="00460028" w:rsidRDefault="00753A71"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3F3ECE69" w14:textId="77777777" w:rsidR="00753A71" w:rsidRDefault="00753A7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67815A00" w14:textId="77777777" w:rsidR="00753A71" w:rsidRDefault="00753A71" w:rsidP="00460028">
                            <w:pPr>
                              <w:autoSpaceDE w:val="0"/>
                              <w:autoSpaceDN w:val="0"/>
                              <w:adjustRightInd w:val="0"/>
                              <w:jc w:val="center"/>
                              <w:rPr>
                                <w:color w:val="000000"/>
                                <w:sz w:val="20"/>
                                <w:szCs w:val="18"/>
                              </w:rPr>
                            </w:pPr>
                            <w:r>
                              <w:rPr>
                                <w:color w:val="000000"/>
                                <w:sz w:val="20"/>
                                <w:szCs w:val="18"/>
                              </w:rPr>
                              <w:t>Telephone: +33 1 34 51 70 01  Fax:  +33 1 34 51 82 05</w:t>
                            </w:r>
                          </w:p>
                          <w:p w14:paraId="68669341" w14:textId="77777777" w:rsidR="00753A71" w:rsidRDefault="00753A71"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F7A65" id="Text Box 118" o:spid="_x0000_s1027" type="#_x0000_t202" style="position:absolute;left:0;text-align:left;margin-left:67.5pt;margin-top:585.35pt;width:361.25pt;height:8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" filled="f" fillcolor="#0c9" stroked="f">
                <v:textbox>
                  <w:txbxContent>
                    <w:p w14:paraId="6CA2DE80" w14:textId="77777777" w:rsidR="00753A71" w:rsidRPr="00460028" w:rsidRDefault="00753A71"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3F3ECE69" w14:textId="77777777" w:rsidR="00753A71" w:rsidRDefault="00753A7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67815A00" w14:textId="77777777" w:rsidR="00753A71" w:rsidRDefault="00753A71" w:rsidP="00460028">
                      <w:pPr>
                        <w:autoSpaceDE w:val="0"/>
                        <w:autoSpaceDN w:val="0"/>
                        <w:adjustRightInd w:val="0"/>
                        <w:jc w:val="center"/>
                        <w:rPr>
                          <w:color w:val="000000"/>
                          <w:sz w:val="20"/>
                          <w:szCs w:val="18"/>
                        </w:rPr>
                      </w:pPr>
                      <w:r>
                        <w:rPr>
                          <w:color w:val="000000"/>
                          <w:sz w:val="20"/>
                          <w:szCs w:val="18"/>
                        </w:rPr>
                        <w:t>Telephone: +33 1 34 51 70 01  Fax:  +33 1 34 51 82 05</w:t>
                      </w:r>
                    </w:p>
                    <w:p w14:paraId="68669341" w14:textId="77777777" w:rsidR="00753A71" w:rsidRDefault="00753A71"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sidR="002D6AE7" w:rsidRPr="008F15D7">
        <w:rPr>
          <w:noProof/>
          <w:lang w:val="en-IE" w:eastAsia="en-IE"/>
        </w:rPr>
        <mc:AlternateContent>
          <mc:Choice Requires="wps">
            <w:drawing>
              <wp:anchor distT="0" distB="0" distL="114299" distR="114299" simplePos="0" relativeHeight="251663872" behindDoc="0" locked="0" layoutInCell="1" allowOverlap="1" wp14:anchorId="609DF9F6" wp14:editId="278B42F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5F276" id="Line 116" o:spid="_x0000_s1026" style="position:absolute;flip:y;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sidRPr="008F15D7">
        <w:rPr>
          <w:noProof/>
          <w:lang w:val="en-IE" w:eastAsia="en-IE"/>
        </w:rPr>
        <mc:AlternateContent>
          <mc:Choice Requires="wps">
            <w:drawing>
              <wp:anchor distT="0" distB="0" distL="114299" distR="114299" simplePos="0" relativeHeight="251666944" behindDoc="0" locked="0" layoutInCell="1" allowOverlap="1" wp14:anchorId="2495979D" wp14:editId="19E6224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4CDE8" id="Line 117" o:spid="_x0000_s1026" style="position:absolute;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sidRPr="008F15D7">
        <w:rPr>
          <w:noProof/>
          <w:lang w:val="en-IE" w:eastAsia="en-IE"/>
        </w:rPr>
        <mc:AlternateContent>
          <mc:Choice Requires="wps">
            <w:drawing>
              <wp:anchor distT="0" distB="0" distL="114300" distR="114300" simplePos="0" relativeHeight="251660800" behindDoc="0" locked="0" layoutInCell="1" allowOverlap="1" wp14:anchorId="2CBCBE47" wp14:editId="5FDC7924">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A06DC" w14:textId="77777777" w:rsidR="00753A71" w:rsidRDefault="00753A71"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CBE47" id="Text Box 115" o:spid="_x0000_s1028" type="#_x0000_t202" style="position:absolute;left:0;text-align:left;margin-left:-90.1pt;margin-top:122.15pt;width:224pt;height:37.1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313A06DC" w14:textId="77777777" w:rsidR="00753A71" w:rsidRDefault="00753A71"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sidRPr="008F15D7">
        <w:rPr>
          <w:noProof/>
          <w:lang w:val="en-IE" w:eastAsia="en-IE"/>
        </w:rPr>
        <w:drawing>
          <wp:anchor distT="0" distB="0" distL="114300" distR="114300" simplePos="0" relativeHeight="251651584" behindDoc="0" locked="0" layoutInCell="1" allowOverlap="1" wp14:anchorId="282041A1" wp14:editId="78829860">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sidRPr="008F15D7">
        <w:rPr>
          <w:noProof/>
          <w:lang w:val="en-IE" w:eastAsia="en-IE"/>
        </w:rPr>
        <mc:AlternateContent>
          <mc:Choice Requires="wps">
            <w:drawing>
              <wp:anchor distT="0" distB="0" distL="114300" distR="114300" simplePos="0" relativeHeight="251648512" behindDoc="0" locked="0" layoutInCell="1" allowOverlap="1" wp14:anchorId="451C8160" wp14:editId="719C2C4B">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343C2" w14:textId="77777777" w:rsidR="00753A71" w:rsidRPr="00380C7B" w:rsidRDefault="00753A71" w:rsidP="00460028">
                            <w:pPr>
                              <w:autoSpaceDE w:val="0"/>
                              <w:autoSpaceDN w:val="0"/>
                              <w:adjustRightInd w:val="0"/>
                              <w:jc w:val="center"/>
                              <w:rPr>
                                <w:b/>
                                <w:bCs/>
                                <w:color w:val="000000"/>
                                <w:sz w:val="36"/>
                                <w:szCs w:val="36"/>
                                <w:highlight w:val="yellow"/>
                              </w:rPr>
                            </w:pPr>
                            <w:r>
                              <w:rPr>
                                <w:b/>
                                <w:bCs/>
                                <w:color w:val="000000"/>
                                <w:sz w:val="36"/>
                                <w:szCs w:val="36"/>
                              </w:rPr>
                              <w:t xml:space="preserve">Draft IALA Guideline No. </w:t>
                            </w:r>
                            <w:r w:rsidRPr="00AE572E">
                              <w:rPr>
                                <w:b/>
                                <w:bCs/>
                                <w:color w:val="000000"/>
                                <w:sz w:val="36"/>
                                <w:szCs w:val="36"/>
                              </w:rPr>
                              <w:t>1038</w:t>
                            </w:r>
                          </w:p>
                          <w:p w14:paraId="75AB2EC8" w14:textId="77777777" w:rsidR="00753A71" w:rsidRPr="00380C7B" w:rsidRDefault="00753A71" w:rsidP="00460028">
                            <w:pPr>
                              <w:autoSpaceDE w:val="0"/>
                              <w:autoSpaceDN w:val="0"/>
                              <w:adjustRightInd w:val="0"/>
                              <w:jc w:val="center"/>
                              <w:rPr>
                                <w:b/>
                                <w:bCs/>
                                <w:color w:val="000000"/>
                                <w:sz w:val="36"/>
                                <w:szCs w:val="36"/>
                                <w:highlight w:val="yellow"/>
                              </w:rPr>
                            </w:pPr>
                          </w:p>
                          <w:p w14:paraId="432EAF88" w14:textId="77777777" w:rsidR="00753A71" w:rsidRPr="00AE572E" w:rsidRDefault="00753A71" w:rsidP="00460028">
                            <w:pPr>
                              <w:autoSpaceDE w:val="0"/>
                              <w:autoSpaceDN w:val="0"/>
                              <w:adjustRightInd w:val="0"/>
                              <w:jc w:val="center"/>
                              <w:rPr>
                                <w:b/>
                                <w:bCs/>
                                <w:color w:val="000000"/>
                                <w:sz w:val="36"/>
                                <w:szCs w:val="36"/>
                              </w:rPr>
                            </w:pPr>
                            <w:r w:rsidRPr="00AE572E">
                              <w:rPr>
                                <w:b/>
                                <w:bCs/>
                                <w:color w:val="000000"/>
                                <w:sz w:val="36"/>
                                <w:szCs w:val="36"/>
                              </w:rPr>
                              <w:t>On</w:t>
                            </w:r>
                          </w:p>
                          <w:p w14:paraId="7110DE6D" w14:textId="77777777" w:rsidR="00753A71" w:rsidRPr="00AE572E" w:rsidRDefault="00753A71" w:rsidP="00460028">
                            <w:pPr>
                              <w:autoSpaceDE w:val="0"/>
                              <w:autoSpaceDN w:val="0"/>
                              <w:adjustRightInd w:val="0"/>
                              <w:jc w:val="center"/>
                              <w:rPr>
                                <w:b/>
                                <w:bCs/>
                                <w:color w:val="000000"/>
                                <w:sz w:val="36"/>
                                <w:szCs w:val="36"/>
                              </w:rPr>
                            </w:pPr>
                          </w:p>
                          <w:p w14:paraId="2F31FCA0" w14:textId="77777777" w:rsidR="00753A71" w:rsidRPr="00AE572E" w:rsidRDefault="00753A71" w:rsidP="00460028">
                            <w:pPr>
                              <w:autoSpaceDE w:val="0"/>
                              <w:autoSpaceDN w:val="0"/>
                              <w:adjustRightInd w:val="0"/>
                              <w:jc w:val="center"/>
                              <w:rPr>
                                <w:b/>
                                <w:bCs/>
                                <w:color w:val="000000"/>
                                <w:sz w:val="36"/>
                                <w:szCs w:val="36"/>
                              </w:rPr>
                            </w:pPr>
                            <w:r w:rsidRPr="00AE572E">
                              <w:rPr>
                                <w:b/>
                                <w:bCs/>
                                <w:color w:val="000000"/>
                                <w:sz w:val="36"/>
                                <w:szCs w:val="36"/>
                              </w:rPr>
                              <w:t xml:space="preserve">Methods </w:t>
                            </w:r>
                            <w:r>
                              <w:rPr>
                                <w:b/>
                                <w:bCs/>
                                <w:color w:val="000000"/>
                                <w:sz w:val="36"/>
                                <w:szCs w:val="36"/>
                              </w:rPr>
                              <w:t xml:space="preserve">and Ambient Light Levels </w:t>
                            </w:r>
                            <w:r w:rsidRPr="00AE572E">
                              <w:rPr>
                                <w:b/>
                                <w:bCs/>
                                <w:color w:val="000000"/>
                                <w:sz w:val="36"/>
                                <w:szCs w:val="36"/>
                              </w:rPr>
                              <w:t>for the Activation of AtoN Lights</w:t>
                            </w:r>
                          </w:p>
                          <w:p w14:paraId="2BB557E0" w14:textId="77777777" w:rsidR="00753A71" w:rsidRPr="00AE572E" w:rsidRDefault="00753A71" w:rsidP="00460028">
                            <w:pPr>
                              <w:autoSpaceDE w:val="0"/>
                              <w:autoSpaceDN w:val="0"/>
                              <w:adjustRightInd w:val="0"/>
                              <w:jc w:val="center"/>
                              <w:rPr>
                                <w:b/>
                                <w:bCs/>
                                <w:color w:val="000000"/>
                                <w:sz w:val="36"/>
                                <w:szCs w:val="36"/>
                              </w:rPr>
                            </w:pPr>
                          </w:p>
                          <w:p w14:paraId="66F8E65E" w14:textId="77777777" w:rsidR="00753A71" w:rsidRPr="00AE572E" w:rsidRDefault="00753A71" w:rsidP="00460028">
                            <w:pPr>
                              <w:autoSpaceDE w:val="0"/>
                              <w:autoSpaceDN w:val="0"/>
                              <w:adjustRightInd w:val="0"/>
                              <w:jc w:val="center"/>
                              <w:rPr>
                                <w:b/>
                                <w:bCs/>
                                <w:color w:val="000000"/>
                                <w:sz w:val="36"/>
                                <w:szCs w:val="36"/>
                              </w:rPr>
                            </w:pPr>
                            <w:r>
                              <w:rPr>
                                <w:b/>
                                <w:bCs/>
                                <w:color w:val="000000"/>
                                <w:sz w:val="36"/>
                                <w:szCs w:val="36"/>
                              </w:rPr>
                              <w:t>Working Paper</w:t>
                            </w:r>
                          </w:p>
                          <w:p w14:paraId="75AA949D" w14:textId="77777777" w:rsidR="00753A71" w:rsidRPr="00AE572E" w:rsidRDefault="00753A71" w:rsidP="00460028">
                            <w:pPr>
                              <w:autoSpaceDE w:val="0"/>
                              <w:autoSpaceDN w:val="0"/>
                              <w:adjustRightInd w:val="0"/>
                              <w:jc w:val="center"/>
                              <w:rPr>
                                <w:b/>
                                <w:bCs/>
                                <w:color w:val="000000"/>
                                <w:sz w:val="36"/>
                                <w:szCs w:val="36"/>
                              </w:rPr>
                            </w:pPr>
                          </w:p>
                          <w:p w14:paraId="2C143D87" w14:textId="77777777" w:rsidR="00753A71" w:rsidRPr="00AE572E" w:rsidRDefault="00753A71" w:rsidP="00460028">
                            <w:pPr>
                              <w:autoSpaceDE w:val="0"/>
                              <w:autoSpaceDN w:val="0"/>
                              <w:adjustRightInd w:val="0"/>
                              <w:jc w:val="center"/>
                              <w:rPr>
                                <w:b/>
                                <w:bCs/>
                                <w:color w:val="000000"/>
                                <w:sz w:val="36"/>
                                <w:szCs w:val="36"/>
                              </w:rPr>
                            </w:pPr>
                            <w:r w:rsidRPr="00AE572E">
                              <w:rPr>
                                <w:b/>
                                <w:bCs/>
                                <w:color w:val="000000"/>
                                <w:sz w:val="36"/>
                                <w:szCs w:val="36"/>
                              </w:rPr>
                              <w:t>November 2015</w:t>
                            </w:r>
                          </w:p>
                          <w:p w14:paraId="1F892C80" w14:textId="77777777" w:rsidR="00753A71" w:rsidRDefault="00753A71" w:rsidP="00460028">
                            <w:pPr>
                              <w:autoSpaceDE w:val="0"/>
                              <w:autoSpaceDN w:val="0"/>
                              <w:adjustRightInd w:val="0"/>
                              <w:jc w:val="center"/>
                              <w:rPr>
                                <w:b/>
                                <w:bCs/>
                                <w:color w:val="000000"/>
                              </w:rPr>
                            </w:pPr>
                            <w:r>
                              <w:rPr>
                                <w:b/>
                                <w:bCs/>
                                <w:color w:val="000000"/>
                              </w:rPr>
                              <w:t>Edition 2</w:t>
                            </w:r>
                            <w:r w:rsidRPr="00AE572E">
                              <w:rPr>
                                <w:b/>
                                <w:bCs/>
                                <w:color w:val="000000"/>
                              </w:rPr>
                              <w:t xml:space="preserve">; </w:t>
                            </w:r>
                            <w:r>
                              <w:rPr>
                                <w:b/>
                                <w:bCs/>
                                <w:color w:val="000000"/>
                              </w:rPr>
                              <w:t>May 2009</w:t>
                            </w:r>
                          </w:p>
                          <w:p w14:paraId="6C7CF6C6" w14:textId="77777777" w:rsidR="00753A71" w:rsidRDefault="00753A71" w:rsidP="00460028">
                            <w:pPr>
                              <w:autoSpaceDE w:val="0"/>
                              <w:autoSpaceDN w:val="0"/>
                              <w:adjustRightInd w:val="0"/>
                              <w:jc w:val="center"/>
                              <w:rPr>
                                <w:b/>
                                <w:bCs/>
                                <w:color w:val="000000"/>
                              </w:rPr>
                            </w:pPr>
                            <w:r>
                              <w:rPr>
                                <w:b/>
                                <w:bCs/>
                                <w:color w:val="000000"/>
                              </w:rPr>
                              <w:t>Edition 1; Dec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C8160" id="Text Box 111" o:spid="_x0000_s1029" type="#_x0000_t202" style="position:absolute;left:0;text-align:left;margin-left:84pt;margin-top:39.1pt;width:4in;height:258.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3CE343C2" w14:textId="77777777" w:rsidR="00753A71" w:rsidRPr="00380C7B" w:rsidRDefault="00753A71" w:rsidP="00460028">
                      <w:pPr>
                        <w:autoSpaceDE w:val="0"/>
                        <w:autoSpaceDN w:val="0"/>
                        <w:adjustRightInd w:val="0"/>
                        <w:jc w:val="center"/>
                        <w:rPr>
                          <w:b/>
                          <w:bCs/>
                          <w:color w:val="000000"/>
                          <w:sz w:val="36"/>
                          <w:szCs w:val="36"/>
                          <w:highlight w:val="yellow"/>
                        </w:rPr>
                      </w:pPr>
                      <w:r>
                        <w:rPr>
                          <w:b/>
                          <w:bCs/>
                          <w:color w:val="000000"/>
                          <w:sz w:val="36"/>
                          <w:szCs w:val="36"/>
                        </w:rPr>
                        <w:t xml:space="preserve">Draft IALA Guideline No. </w:t>
                      </w:r>
                      <w:r w:rsidRPr="00AE572E">
                        <w:rPr>
                          <w:b/>
                          <w:bCs/>
                          <w:color w:val="000000"/>
                          <w:sz w:val="36"/>
                          <w:szCs w:val="36"/>
                        </w:rPr>
                        <w:t>1038</w:t>
                      </w:r>
                    </w:p>
                    <w:p w14:paraId="75AB2EC8" w14:textId="77777777" w:rsidR="00753A71" w:rsidRPr="00380C7B" w:rsidRDefault="00753A71" w:rsidP="00460028">
                      <w:pPr>
                        <w:autoSpaceDE w:val="0"/>
                        <w:autoSpaceDN w:val="0"/>
                        <w:adjustRightInd w:val="0"/>
                        <w:jc w:val="center"/>
                        <w:rPr>
                          <w:b/>
                          <w:bCs/>
                          <w:color w:val="000000"/>
                          <w:sz w:val="36"/>
                          <w:szCs w:val="36"/>
                          <w:highlight w:val="yellow"/>
                        </w:rPr>
                      </w:pPr>
                    </w:p>
                    <w:p w14:paraId="432EAF88" w14:textId="77777777" w:rsidR="00753A71" w:rsidRPr="00AE572E" w:rsidRDefault="00753A71" w:rsidP="00460028">
                      <w:pPr>
                        <w:autoSpaceDE w:val="0"/>
                        <w:autoSpaceDN w:val="0"/>
                        <w:adjustRightInd w:val="0"/>
                        <w:jc w:val="center"/>
                        <w:rPr>
                          <w:b/>
                          <w:bCs/>
                          <w:color w:val="000000"/>
                          <w:sz w:val="36"/>
                          <w:szCs w:val="36"/>
                        </w:rPr>
                      </w:pPr>
                      <w:r w:rsidRPr="00AE572E">
                        <w:rPr>
                          <w:b/>
                          <w:bCs/>
                          <w:color w:val="000000"/>
                          <w:sz w:val="36"/>
                          <w:szCs w:val="36"/>
                        </w:rPr>
                        <w:t>On</w:t>
                      </w:r>
                    </w:p>
                    <w:p w14:paraId="7110DE6D" w14:textId="77777777" w:rsidR="00753A71" w:rsidRPr="00AE572E" w:rsidRDefault="00753A71" w:rsidP="00460028">
                      <w:pPr>
                        <w:autoSpaceDE w:val="0"/>
                        <w:autoSpaceDN w:val="0"/>
                        <w:adjustRightInd w:val="0"/>
                        <w:jc w:val="center"/>
                        <w:rPr>
                          <w:b/>
                          <w:bCs/>
                          <w:color w:val="000000"/>
                          <w:sz w:val="36"/>
                          <w:szCs w:val="36"/>
                        </w:rPr>
                      </w:pPr>
                    </w:p>
                    <w:p w14:paraId="2F31FCA0" w14:textId="77777777" w:rsidR="00753A71" w:rsidRPr="00AE572E" w:rsidRDefault="00753A71" w:rsidP="00460028">
                      <w:pPr>
                        <w:autoSpaceDE w:val="0"/>
                        <w:autoSpaceDN w:val="0"/>
                        <w:adjustRightInd w:val="0"/>
                        <w:jc w:val="center"/>
                        <w:rPr>
                          <w:b/>
                          <w:bCs/>
                          <w:color w:val="000000"/>
                          <w:sz w:val="36"/>
                          <w:szCs w:val="36"/>
                        </w:rPr>
                      </w:pPr>
                      <w:r w:rsidRPr="00AE572E">
                        <w:rPr>
                          <w:b/>
                          <w:bCs/>
                          <w:color w:val="000000"/>
                          <w:sz w:val="36"/>
                          <w:szCs w:val="36"/>
                        </w:rPr>
                        <w:t xml:space="preserve">Methods </w:t>
                      </w:r>
                      <w:r>
                        <w:rPr>
                          <w:b/>
                          <w:bCs/>
                          <w:color w:val="000000"/>
                          <w:sz w:val="36"/>
                          <w:szCs w:val="36"/>
                        </w:rPr>
                        <w:t xml:space="preserve">and Ambient Light Levels </w:t>
                      </w:r>
                      <w:r w:rsidRPr="00AE572E">
                        <w:rPr>
                          <w:b/>
                          <w:bCs/>
                          <w:color w:val="000000"/>
                          <w:sz w:val="36"/>
                          <w:szCs w:val="36"/>
                        </w:rPr>
                        <w:t>for the Activation of AtoN Lights</w:t>
                      </w:r>
                    </w:p>
                    <w:p w14:paraId="2BB557E0" w14:textId="77777777" w:rsidR="00753A71" w:rsidRPr="00AE572E" w:rsidRDefault="00753A71" w:rsidP="00460028">
                      <w:pPr>
                        <w:autoSpaceDE w:val="0"/>
                        <w:autoSpaceDN w:val="0"/>
                        <w:adjustRightInd w:val="0"/>
                        <w:jc w:val="center"/>
                        <w:rPr>
                          <w:b/>
                          <w:bCs/>
                          <w:color w:val="000000"/>
                          <w:sz w:val="36"/>
                          <w:szCs w:val="36"/>
                        </w:rPr>
                      </w:pPr>
                    </w:p>
                    <w:p w14:paraId="66F8E65E" w14:textId="77777777" w:rsidR="00753A71" w:rsidRPr="00AE572E" w:rsidRDefault="00753A71" w:rsidP="00460028">
                      <w:pPr>
                        <w:autoSpaceDE w:val="0"/>
                        <w:autoSpaceDN w:val="0"/>
                        <w:adjustRightInd w:val="0"/>
                        <w:jc w:val="center"/>
                        <w:rPr>
                          <w:b/>
                          <w:bCs/>
                          <w:color w:val="000000"/>
                          <w:sz w:val="36"/>
                          <w:szCs w:val="36"/>
                        </w:rPr>
                      </w:pPr>
                      <w:r>
                        <w:rPr>
                          <w:b/>
                          <w:bCs/>
                          <w:color w:val="000000"/>
                          <w:sz w:val="36"/>
                          <w:szCs w:val="36"/>
                        </w:rPr>
                        <w:t>Working Paper</w:t>
                      </w:r>
                    </w:p>
                    <w:p w14:paraId="75AA949D" w14:textId="77777777" w:rsidR="00753A71" w:rsidRPr="00AE572E" w:rsidRDefault="00753A71" w:rsidP="00460028">
                      <w:pPr>
                        <w:autoSpaceDE w:val="0"/>
                        <w:autoSpaceDN w:val="0"/>
                        <w:adjustRightInd w:val="0"/>
                        <w:jc w:val="center"/>
                        <w:rPr>
                          <w:b/>
                          <w:bCs/>
                          <w:color w:val="000000"/>
                          <w:sz w:val="36"/>
                          <w:szCs w:val="36"/>
                        </w:rPr>
                      </w:pPr>
                    </w:p>
                    <w:p w14:paraId="2C143D87" w14:textId="77777777" w:rsidR="00753A71" w:rsidRPr="00AE572E" w:rsidRDefault="00753A71" w:rsidP="00460028">
                      <w:pPr>
                        <w:autoSpaceDE w:val="0"/>
                        <w:autoSpaceDN w:val="0"/>
                        <w:adjustRightInd w:val="0"/>
                        <w:jc w:val="center"/>
                        <w:rPr>
                          <w:b/>
                          <w:bCs/>
                          <w:color w:val="000000"/>
                          <w:sz w:val="36"/>
                          <w:szCs w:val="36"/>
                        </w:rPr>
                      </w:pPr>
                      <w:r w:rsidRPr="00AE572E">
                        <w:rPr>
                          <w:b/>
                          <w:bCs/>
                          <w:color w:val="000000"/>
                          <w:sz w:val="36"/>
                          <w:szCs w:val="36"/>
                        </w:rPr>
                        <w:t>November 2015</w:t>
                      </w:r>
                    </w:p>
                    <w:p w14:paraId="1F892C80" w14:textId="77777777" w:rsidR="00753A71" w:rsidRDefault="00753A71" w:rsidP="00460028">
                      <w:pPr>
                        <w:autoSpaceDE w:val="0"/>
                        <w:autoSpaceDN w:val="0"/>
                        <w:adjustRightInd w:val="0"/>
                        <w:jc w:val="center"/>
                        <w:rPr>
                          <w:b/>
                          <w:bCs/>
                          <w:color w:val="000000"/>
                        </w:rPr>
                      </w:pPr>
                      <w:r>
                        <w:rPr>
                          <w:b/>
                          <w:bCs/>
                          <w:color w:val="000000"/>
                        </w:rPr>
                        <w:t>Edition 2</w:t>
                      </w:r>
                      <w:r w:rsidRPr="00AE572E">
                        <w:rPr>
                          <w:b/>
                          <w:bCs/>
                          <w:color w:val="000000"/>
                        </w:rPr>
                        <w:t xml:space="preserve">; </w:t>
                      </w:r>
                      <w:r>
                        <w:rPr>
                          <w:b/>
                          <w:bCs/>
                          <w:color w:val="000000"/>
                        </w:rPr>
                        <w:t>May 2009</w:t>
                      </w:r>
                    </w:p>
                    <w:p w14:paraId="6C7CF6C6" w14:textId="77777777" w:rsidR="00753A71" w:rsidRDefault="00753A71" w:rsidP="00460028">
                      <w:pPr>
                        <w:autoSpaceDE w:val="0"/>
                        <w:autoSpaceDN w:val="0"/>
                        <w:adjustRightInd w:val="0"/>
                        <w:jc w:val="center"/>
                        <w:rPr>
                          <w:b/>
                          <w:bCs/>
                          <w:color w:val="000000"/>
                        </w:rPr>
                      </w:pPr>
                      <w:r>
                        <w:rPr>
                          <w:b/>
                          <w:bCs/>
                          <w:color w:val="000000"/>
                        </w:rPr>
                        <w:t>Edition 1; Dec 2004</w:t>
                      </w:r>
                    </w:p>
                  </w:txbxContent>
                </v:textbox>
              </v:shape>
            </w:pict>
          </mc:Fallback>
        </mc:AlternateContent>
      </w:r>
      <w:r w:rsidR="00460028" w:rsidRPr="008F15D7">
        <w:br w:type="page"/>
      </w:r>
      <w:r w:rsidR="009A2C02" w:rsidRPr="008F15D7">
        <w:lastRenderedPageBreak/>
        <w:t>Document Revisions</w:t>
      </w:r>
      <w:bookmarkEnd w:id="0"/>
    </w:p>
    <w:p w14:paraId="72EB7090" w14:textId="77777777" w:rsidR="00857962" w:rsidRPr="008F15D7" w:rsidRDefault="00857962" w:rsidP="000F32B9">
      <w:pPr>
        <w:pStyle w:val="BodyText"/>
      </w:pPr>
      <w:r w:rsidRPr="008F15D7">
        <w:t>Revisions to the IALA Document are to be noted in the table prior to t</w:t>
      </w:r>
      <w:r w:rsidR="00E37CF6" w:rsidRPr="008F15D7">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8F15D7" w14:paraId="222A79D0" w14:textId="77777777">
        <w:tc>
          <w:tcPr>
            <w:tcW w:w="1908" w:type="dxa"/>
          </w:tcPr>
          <w:p w14:paraId="4D4A45F0" w14:textId="77777777" w:rsidR="00857962" w:rsidRPr="008F15D7" w:rsidRDefault="00857962" w:rsidP="000F32B9">
            <w:pPr>
              <w:spacing w:before="60" w:after="60"/>
              <w:jc w:val="both"/>
              <w:rPr>
                <w:b/>
                <w:bCs/>
              </w:rPr>
            </w:pPr>
            <w:r w:rsidRPr="008F15D7">
              <w:rPr>
                <w:b/>
                <w:bCs/>
              </w:rPr>
              <w:t>Date</w:t>
            </w:r>
          </w:p>
        </w:tc>
        <w:tc>
          <w:tcPr>
            <w:tcW w:w="3360" w:type="dxa"/>
          </w:tcPr>
          <w:p w14:paraId="3569EB52" w14:textId="77777777" w:rsidR="00857962" w:rsidRPr="008F15D7" w:rsidRDefault="00857962" w:rsidP="000F32B9">
            <w:pPr>
              <w:spacing w:before="60" w:after="60"/>
              <w:jc w:val="both"/>
              <w:rPr>
                <w:b/>
                <w:bCs/>
              </w:rPr>
            </w:pPr>
            <w:r w:rsidRPr="008F15D7">
              <w:rPr>
                <w:b/>
                <w:bCs/>
              </w:rPr>
              <w:t>Page / Section Revised</w:t>
            </w:r>
          </w:p>
        </w:tc>
        <w:tc>
          <w:tcPr>
            <w:tcW w:w="4161" w:type="dxa"/>
          </w:tcPr>
          <w:p w14:paraId="3B75682E" w14:textId="77777777" w:rsidR="00857962" w:rsidRPr="008F15D7" w:rsidRDefault="00857962" w:rsidP="000F32B9">
            <w:pPr>
              <w:spacing w:before="60" w:after="60"/>
              <w:jc w:val="both"/>
              <w:rPr>
                <w:b/>
                <w:bCs/>
              </w:rPr>
            </w:pPr>
            <w:r w:rsidRPr="008F15D7">
              <w:rPr>
                <w:b/>
                <w:bCs/>
              </w:rPr>
              <w:t>Requirement for Revision</w:t>
            </w:r>
          </w:p>
        </w:tc>
      </w:tr>
      <w:tr w:rsidR="00857962" w:rsidRPr="008F15D7" w14:paraId="0A7FDE3C" w14:textId="77777777" w:rsidTr="00B534F2">
        <w:trPr>
          <w:trHeight w:val="851"/>
        </w:trPr>
        <w:tc>
          <w:tcPr>
            <w:tcW w:w="1908" w:type="dxa"/>
            <w:vAlign w:val="center"/>
          </w:tcPr>
          <w:p w14:paraId="528FF6E1" w14:textId="77777777" w:rsidR="00857962" w:rsidRPr="008F15D7" w:rsidRDefault="00AE572E" w:rsidP="000F32B9">
            <w:pPr>
              <w:spacing w:before="60" w:after="60"/>
              <w:jc w:val="both"/>
            </w:pPr>
            <w:r w:rsidRPr="008F15D7">
              <w:t>May 2009</w:t>
            </w:r>
          </w:p>
        </w:tc>
        <w:tc>
          <w:tcPr>
            <w:tcW w:w="3360" w:type="dxa"/>
            <w:vAlign w:val="center"/>
          </w:tcPr>
          <w:p w14:paraId="77FEF92A" w14:textId="77777777" w:rsidR="00857962" w:rsidRPr="008F15D7" w:rsidRDefault="00AE572E" w:rsidP="000F32B9">
            <w:pPr>
              <w:spacing w:before="60" w:after="60"/>
              <w:jc w:val="both"/>
            </w:pPr>
            <w:r w:rsidRPr="008F15D7">
              <w:t>Section 6 revised</w:t>
            </w:r>
          </w:p>
        </w:tc>
        <w:tc>
          <w:tcPr>
            <w:tcW w:w="4161" w:type="dxa"/>
            <w:vAlign w:val="center"/>
          </w:tcPr>
          <w:p w14:paraId="0BA9C1E3" w14:textId="77777777" w:rsidR="00857962" w:rsidRPr="008F15D7" w:rsidRDefault="00AE572E" w:rsidP="000F32B9">
            <w:pPr>
              <w:spacing w:before="60" w:after="60"/>
              <w:jc w:val="both"/>
            </w:pPr>
            <w:r w:rsidRPr="008F15D7">
              <w:t>Measurement and calibration methods added</w:t>
            </w:r>
          </w:p>
        </w:tc>
      </w:tr>
      <w:tr w:rsidR="00857962" w:rsidRPr="008F15D7" w14:paraId="05E67036" w14:textId="77777777" w:rsidTr="00B534F2">
        <w:trPr>
          <w:trHeight w:val="851"/>
        </w:trPr>
        <w:tc>
          <w:tcPr>
            <w:tcW w:w="1908" w:type="dxa"/>
            <w:vAlign w:val="center"/>
          </w:tcPr>
          <w:p w14:paraId="667D632F" w14:textId="77777777" w:rsidR="00857962" w:rsidRPr="008F15D7" w:rsidRDefault="00AE572E" w:rsidP="000F32B9">
            <w:pPr>
              <w:spacing w:before="60" w:after="60"/>
              <w:jc w:val="both"/>
            </w:pPr>
            <w:r w:rsidRPr="008F15D7">
              <w:t>ENG2 WG1</w:t>
            </w:r>
          </w:p>
        </w:tc>
        <w:tc>
          <w:tcPr>
            <w:tcW w:w="3360" w:type="dxa"/>
            <w:vAlign w:val="center"/>
          </w:tcPr>
          <w:p w14:paraId="7352F589" w14:textId="77777777" w:rsidR="00857962" w:rsidRPr="008F15D7" w:rsidRDefault="00AE572E" w:rsidP="000F32B9">
            <w:pPr>
              <w:spacing w:before="60" w:after="60"/>
              <w:jc w:val="both"/>
            </w:pPr>
            <w:r w:rsidRPr="008F15D7">
              <w:t>Section 4 revised, Section 8 Added</w:t>
            </w:r>
          </w:p>
        </w:tc>
        <w:tc>
          <w:tcPr>
            <w:tcW w:w="4161" w:type="dxa"/>
            <w:vAlign w:val="center"/>
          </w:tcPr>
          <w:p w14:paraId="50A28573" w14:textId="77777777" w:rsidR="00857962" w:rsidRPr="008F15D7" w:rsidRDefault="00AE572E" w:rsidP="000F32B9">
            <w:pPr>
              <w:spacing w:before="60" w:after="60"/>
              <w:jc w:val="both"/>
            </w:pPr>
            <w:r w:rsidRPr="008F15D7">
              <w:t>Alternate Systems and Power Consideration added</w:t>
            </w:r>
          </w:p>
        </w:tc>
      </w:tr>
      <w:tr w:rsidR="00857962" w:rsidRPr="008F15D7" w14:paraId="67E636CA" w14:textId="77777777" w:rsidTr="00B534F2">
        <w:trPr>
          <w:trHeight w:val="851"/>
        </w:trPr>
        <w:tc>
          <w:tcPr>
            <w:tcW w:w="1908" w:type="dxa"/>
            <w:vAlign w:val="center"/>
          </w:tcPr>
          <w:p w14:paraId="746B7C84" w14:textId="77777777" w:rsidR="00857962" w:rsidRPr="008F15D7" w:rsidRDefault="00765577" w:rsidP="000F32B9">
            <w:pPr>
              <w:spacing w:before="60" w:after="60"/>
              <w:jc w:val="both"/>
            </w:pPr>
            <w:ins w:id="2" w:author="Aivar" w:date="2016-04-13T13:04:00Z">
              <w:r>
                <w:t>ENG4 WG1</w:t>
              </w:r>
            </w:ins>
          </w:p>
        </w:tc>
        <w:tc>
          <w:tcPr>
            <w:tcW w:w="3360" w:type="dxa"/>
            <w:vAlign w:val="center"/>
          </w:tcPr>
          <w:p w14:paraId="5A94B6EF" w14:textId="77777777" w:rsidR="00857962" w:rsidRPr="008F15D7" w:rsidRDefault="00765577" w:rsidP="000F32B9">
            <w:pPr>
              <w:spacing w:before="60" w:after="60"/>
              <w:jc w:val="both"/>
            </w:pPr>
            <w:ins w:id="3" w:author="Aivar" w:date="2016-04-13T13:04:00Z">
              <w:r>
                <w:t>Content reviewed and updated</w:t>
              </w:r>
            </w:ins>
            <w:ins w:id="4" w:author="Aivar" w:date="2016-04-13T13:05:00Z">
              <w:r>
                <w:t>, Section 8 completed</w:t>
              </w:r>
            </w:ins>
          </w:p>
        </w:tc>
        <w:tc>
          <w:tcPr>
            <w:tcW w:w="4161" w:type="dxa"/>
            <w:vAlign w:val="center"/>
          </w:tcPr>
          <w:p w14:paraId="163AC6B8" w14:textId="77777777" w:rsidR="00857962" w:rsidRPr="008F15D7" w:rsidRDefault="00765577" w:rsidP="000F32B9">
            <w:pPr>
              <w:spacing w:before="60" w:after="60"/>
              <w:jc w:val="both"/>
            </w:pPr>
            <w:ins w:id="5" w:author="Aivar" w:date="2016-04-13T13:05:00Z">
              <w:r>
                <w:t xml:space="preserve">Subject to final review </w:t>
              </w:r>
            </w:ins>
            <w:ins w:id="6" w:author="Aivar" w:date="2016-04-13T13:29:00Z">
              <w:r w:rsidR="00931974">
                <w:t xml:space="preserve">and re-formatting </w:t>
              </w:r>
            </w:ins>
            <w:ins w:id="7" w:author="Aivar" w:date="2016-04-13T13:05:00Z">
              <w:r w:rsidR="00290E8C">
                <w:t xml:space="preserve">before submitting to </w:t>
              </w:r>
            </w:ins>
            <w:ins w:id="8" w:author="Aivar" w:date="2016-04-13T13:33:00Z">
              <w:r w:rsidR="00290E8C">
                <w:t>the IALA C</w:t>
              </w:r>
            </w:ins>
            <w:ins w:id="9" w:author="Aivar" w:date="2016-04-13T13:05:00Z">
              <w:r>
                <w:t>ouncil</w:t>
              </w:r>
            </w:ins>
          </w:p>
        </w:tc>
      </w:tr>
      <w:tr w:rsidR="00857962" w:rsidRPr="008F15D7" w14:paraId="504DC6D2" w14:textId="77777777" w:rsidTr="00B534F2">
        <w:trPr>
          <w:trHeight w:val="851"/>
        </w:trPr>
        <w:tc>
          <w:tcPr>
            <w:tcW w:w="1908" w:type="dxa"/>
            <w:vAlign w:val="center"/>
          </w:tcPr>
          <w:p w14:paraId="05D0DB32" w14:textId="77777777" w:rsidR="00857962" w:rsidRPr="008F15D7" w:rsidRDefault="00857962" w:rsidP="000F32B9">
            <w:pPr>
              <w:spacing w:before="60" w:after="60"/>
              <w:jc w:val="both"/>
            </w:pPr>
          </w:p>
        </w:tc>
        <w:tc>
          <w:tcPr>
            <w:tcW w:w="3360" w:type="dxa"/>
            <w:vAlign w:val="center"/>
          </w:tcPr>
          <w:p w14:paraId="3875D1A6" w14:textId="77777777" w:rsidR="00857962" w:rsidRPr="008F15D7" w:rsidRDefault="00857962" w:rsidP="000F32B9">
            <w:pPr>
              <w:spacing w:before="60" w:after="60"/>
              <w:jc w:val="both"/>
            </w:pPr>
          </w:p>
        </w:tc>
        <w:tc>
          <w:tcPr>
            <w:tcW w:w="4161" w:type="dxa"/>
            <w:vAlign w:val="center"/>
          </w:tcPr>
          <w:p w14:paraId="1AF8A7E5" w14:textId="77777777" w:rsidR="00857962" w:rsidRPr="008F15D7" w:rsidRDefault="00857962" w:rsidP="000F32B9">
            <w:pPr>
              <w:spacing w:before="60" w:after="60"/>
              <w:jc w:val="both"/>
            </w:pPr>
          </w:p>
        </w:tc>
      </w:tr>
      <w:tr w:rsidR="00857962" w:rsidRPr="008F15D7" w14:paraId="44727B53" w14:textId="77777777" w:rsidTr="00B534F2">
        <w:trPr>
          <w:trHeight w:val="851"/>
        </w:trPr>
        <w:tc>
          <w:tcPr>
            <w:tcW w:w="1908" w:type="dxa"/>
            <w:vAlign w:val="center"/>
          </w:tcPr>
          <w:p w14:paraId="52D13CD5" w14:textId="77777777" w:rsidR="00857962" w:rsidRPr="008F15D7" w:rsidRDefault="00857962" w:rsidP="000F32B9">
            <w:pPr>
              <w:spacing w:before="60" w:after="60"/>
              <w:jc w:val="both"/>
            </w:pPr>
          </w:p>
        </w:tc>
        <w:tc>
          <w:tcPr>
            <w:tcW w:w="3360" w:type="dxa"/>
            <w:vAlign w:val="center"/>
          </w:tcPr>
          <w:p w14:paraId="4017895A" w14:textId="77777777" w:rsidR="00857962" w:rsidRPr="008F15D7" w:rsidRDefault="00857962" w:rsidP="000F32B9">
            <w:pPr>
              <w:spacing w:before="60" w:after="60"/>
              <w:jc w:val="both"/>
            </w:pPr>
          </w:p>
        </w:tc>
        <w:tc>
          <w:tcPr>
            <w:tcW w:w="4161" w:type="dxa"/>
            <w:vAlign w:val="center"/>
          </w:tcPr>
          <w:p w14:paraId="61FD1098" w14:textId="77777777" w:rsidR="00857962" w:rsidRPr="008F15D7" w:rsidRDefault="00857962" w:rsidP="000F32B9">
            <w:pPr>
              <w:spacing w:before="60" w:after="60"/>
              <w:jc w:val="both"/>
            </w:pPr>
          </w:p>
        </w:tc>
      </w:tr>
      <w:tr w:rsidR="00857962" w:rsidRPr="008F15D7" w14:paraId="2AB8A63D" w14:textId="77777777" w:rsidTr="00B534F2">
        <w:trPr>
          <w:trHeight w:val="851"/>
        </w:trPr>
        <w:tc>
          <w:tcPr>
            <w:tcW w:w="1908" w:type="dxa"/>
            <w:vAlign w:val="center"/>
          </w:tcPr>
          <w:p w14:paraId="76F1EC66" w14:textId="77777777" w:rsidR="00857962" w:rsidRPr="008F15D7" w:rsidRDefault="00857962" w:rsidP="000F32B9">
            <w:pPr>
              <w:spacing w:before="60" w:after="60"/>
              <w:jc w:val="both"/>
            </w:pPr>
          </w:p>
        </w:tc>
        <w:tc>
          <w:tcPr>
            <w:tcW w:w="3360" w:type="dxa"/>
            <w:vAlign w:val="center"/>
          </w:tcPr>
          <w:p w14:paraId="3A070FAC" w14:textId="77777777" w:rsidR="00857962" w:rsidRPr="008F15D7" w:rsidRDefault="00857962" w:rsidP="000F32B9">
            <w:pPr>
              <w:spacing w:before="60" w:after="60"/>
              <w:jc w:val="both"/>
            </w:pPr>
          </w:p>
        </w:tc>
        <w:tc>
          <w:tcPr>
            <w:tcW w:w="4161" w:type="dxa"/>
            <w:vAlign w:val="center"/>
          </w:tcPr>
          <w:p w14:paraId="3BF114D3" w14:textId="77777777" w:rsidR="00857962" w:rsidRPr="008F15D7" w:rsidRDefault="00857962" w:rsidP="000F32B9">
            <w:pPr>
              <w:spacing w:before="60" w:after="60"/>
              <w:jc w:val="both"/>
            </w:pPr>
          </w:p>
        </w:tc>
      </w:tr>
    </w:tbl>
    <w:p w14:paraId="08CE45DC" w14:textId="77777777" w:rsidR="00460028" w:rsidRPr="008F15D7" w:rsidRDefault="00857962" w:rsidP="000F32B9">
      <w:pPr>
        <w:pStyle w:val="Title"/>
        <w:jc w:val="both"/>
      </w:pPr>
      <w:r w:rsidRPr="008F15D7">
        <w:br w:type="page"/>
      </w:r>
      <w:bookmarkStart w:id="10" w:name="_Toc435603710"/>
      <w:r w:rsidR="00371BEF" w:rsidRPr="008F15D7">
        <w:lastRenderedPageBreak/>
        <w:t xml:space="preserve">Table of </w:t>
      </w:r>
      <w:commentRangeStart w:id="11"/>
      <w:r w:rsidR="00371BEF" w:rsidRPr="008F15D7">
        <w:t>Contents</w:t>
      </w:r>
      <w:bookmarkEnd w:id="10"/>
      <w:commentRangeEnd w:id="11"/>
      <w:r w:rsidR="00765577">
        <w:rPr>
          <w:rStyle w:val="CommentReference"/>
          <w:b w:val="0"/>
          <w:bCs w:val="0"/>
          <w:kern w:val="0"/>
          <w:lang w:eastAsia="de-DE"/>
        </w:rPr>
        <w:commentReference w:id="11"/>
      </w:r>
    </w:p>
    <w:p w14:paraId="6C5AB846" w14:textId="77777777" w:rsidR="00056F9F" w:rsidRDefault="007379A8">
      <w:pPr>
        <w:pStyle w:val="TOC1"/>
        <w:rPr>
          <w:rFonts w:asciiTheme="minorHAnsi" w:eastAsiaTheme="minorEastAsia" w:hAnsiTheme="minorHAnsi" w:cstheme="minorBidi"/>
          <w:b w:val="0"/>
          <w:bCs w:val="0"/>
          <w:caps w:val="0"/>
          <w:noProof/>
          <w:lang w:val="en-US" w:eastAsia="en-US"/>
        </w:rPr>
      </w:pPr>
      <w:r w:rsidRPr="003F0486">
        <w:fldChar w:fldCharType="begin"/>
      </w:r>
      <w:r w:rsidRPr="008F15D7">
        <w:instrText xml:space="preserve"> TOC \o "3-3" \h \z \t "Heading 1,1,Heading 2,2,Annex,4,Appendix,5,Title,1" </w:instrText>
      </w:r>
      <w:r w:rsidRPr="003F0486">
        <w:fldChar w:fldCharType="separate"/>
      </w:r>
      <w:hyperlink w:anchor="_Toc435603709" w:history="1">
        <w:r w:rsidR="00056F9F" w:rsidRPr="0083179E">
          <w:rPr>
            <w:rStyle w:val="Hyperlink"/>
            <w:noProof/>
          </w:rPr>
          <w:t>Document Revisions</w:t>
        </w:r>
        <w:r w:rsidR="00056F9F">
          <w:rPr>
            <w:noProof/>
            <w:webHidden/>
          </w:rPr>
          <w:tab/>
        </w:r>
        <w:r w:rsidR="00056F9F">
          <w:rPr>
            <w:noProof/>
            <w:webHidden/>
          </w:rPr>
          <w:fldChar w:fldCharType="begin"/>
        </w:r>
        <w:r w:rsidR="00056F9F">
          <w:rPr>
            <w:noProof/>
            <w:webHidden/>
          </w:rPr>
          <w:instrText xml:space="preserve"> PAGEREF _Toc435603709 \h </w:instrText>
        </w:r>
        <w:r w:rsidR="00056F9F">
          <w:rPr>
            <w:noProof/>
            <w:webHidden/>
          </w:rPr>
        </w:r>
        <w:r w:rsidR="00056F9F">
          <w:rPr>
            <w:noProof/>
            <w:webHidden/>
          </w:rPr>
          <w:fldChar w:fldCharType="separate"/>
        </w:r>
        <w:r w:rsidR="00056F9F">
          <w:rPr>
            <w:noProof/>
            <w:webHidden/>
          </w:rPr>
          <w:t>1</w:t>
        </w:r>
        <w:r w:rsidR="00056F9F">
          <w:rPr>
            <w:noProof/>
            <w:webHidden/>
          </w:rPr>
          <w:fldChar w:fldCharType="end"/>
        </w:r>
      </w:hyperlink>
    </w:p>
    <w:p w14:paraId="6F5C4DD6"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10" w:history="1">
        <w:r w:rsidR="00056F9F" w:rsidRPr="0083179E">
          <w:rPr>
            <w:rStyle w:val="Hyperlink"/>
            <w:noProof/>
          </w:rPr>
          <w:t>Table of Contents</w:t>
        </w:r>
        <w:r w:rsidR="00056F9F">
          <w:rPr>
            <w:noProof/>
            <w:webHidden/>
          </w:rPr>
          <w:tab/>
        </w:r>
        <w:r w:rsidR="00056F9F">
          <w:rPr>
            <w:noProof/>
            <w:webHidden/>
          </w:rPr>
          <w:fldChar w:fldCharType="begin"/>
        </w:r>
        <w:r w:rsidR="00056F9F">
          <w:rPr>
            <w:noProof/>
            <w:webHidden/>
          </w:rPr>
          <w:instrText xml:space="preserve"> PAGEREF _Toc435603710 \h </w:instrText>
        </w:r>
        <w:r w:rsidR="00056F9F">
          <w:rPr>
            <w:noProof/>
            <w:webHidden/>
          </w:rPr>
        </w:r>
        <w:r w:rsidR="00056F9F">
          <w:rPr>
            <w:noProof/>
            <w:webHidden/>
          </w:rPr>
          <w:fldChar w:fldCharType="separate"/>
        </w:r>
        <w:r w:rsidR="00056F9F">
          <w:rPr>
            <w:noProof/>
            <w:webHidden/>
          </w:rPr>
          <w:t>3</w:t>
        </w:r>
        <w:r w:rsidR="00056F9F">
          <w:rPr>
            <w:noProof/>
            <w:webHidden/>
          </w:rPr>
          <w:fldChar w:fldCharType="end"/>
        </w:r>
      </w:hyperlink>
    </w:p>
    <w:p w14:paraId="4323070C"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11" w:history="1">
        <w:r w:rsidR="00056F9F" w:rsidRPr="0083179E">
          <w:rPr>
            <w:rStyle w:val="Hyperlink"/>
            <w:noProof/>
          </w:rPr>
          <w:t>Index of Tables</w:t>
        </w:r>
        <w:r w:rsidR="00056F9F">
          <w:rPr>
            <w:noProof/>
            <w:webHidden/>
          </w:rPr>
          <w:tab/>
        </w:r>
        <w:r w:rsidR="00056F9F">
          <w:rPr>
            <w:noProof/>
            <w:webHidden/>
          </w:rPr>
          <w:fldChar w:fldCharType="begin"/>
        </w:r>
        <w:r w:rsidR="00056F9F">
          <w:rPr>
            <w:noProof/>
            <w:webHidden/>
          </w:rPr>
          <w:instrText xml:space="preserve"> PAGEREF _Toc435603711 \h </w:instrText>
        </w:r>
        <w:r w:rsidR="00056F9F">
          <w:rPr>
            <w:noProof/>
            <w:webHidden/>
          </w:rPr>
        </w:r>
        <w:r w:rsidR="00056F9F">
          <w:rPr>
            <w:noProof/>
            <w:webHidden/>
          </w:rPr>
          <w:fldChar w:fldCharType="separate"/>
        </w:r>
        <w:r w:rsidR="00056F9F">
          <w:rPr>
            <w:noProof/>
            <w:webHidden/>
          </w:rPr>
          <w:t>4</w:t>
        </w:r>
        <w:r w:rsidR="00056F9F">
          <w:rPr>
            <w:noProof/>
            <w:webHidden/>
          </w:rPr>
          <w:fldChar w:fldCharType="end"/>
        </w:r>
      </w:hyperlink>
    </w:p>
    <w:p w14:paraId="31D23E63"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12" w:history="1">
        <w:r w:rsidR="00056F9F" w:rsidRPr="0083179E">
          <w:rPr>
            <w:rStyle w:val="Hyperlink"/>
            <w:noProof/>
          </w:rPr>
          <w:t>Index of Figures</w:t>
        </w:r>
        <w:r w:rsidR="00056F9F">
          <w:rPr>
            <w:noProof/>
            <w:webHidden/>
          </w:rPr>
          <w:tab/>
        </w:r>
        <w:r w:rsidR="00056F9F">
          <w:rPr>
            <w:noProof/>
            <w:webHidden/>
          </w:rPr>
          <w:fldChar w:fldCharType="begin"/>
        </w:r>
        <w:r w:rsidR="00056F9F">
          <w:rPr>
            <w:noProof/>
            <w:webHidden/>
          </w:rPr>
          <w:instrText xml:space="preserve"> PAGEREF _Toc435603712 \h </w:instrText>
        </w:r>
        <w:r w:rsidR="00056F9F">
          <w:rPr>
            <w:noProof/>
            <w:webHidden/>
          </w:rPr>
        </w:r>
        <w:r w:rsidR="00056F9F">
          <w:rPr>
            <w:noProof/>
            <w:webHidden/>
          </w:rPr>
          <w:fldChar w:fldCharType="separate"/>
        </w:r>
        <w:r w:rsidR="00056F9F">
          <w:rPr>
            <w:noProof/>
            <w:webHidden/>
          </w:rPr>
          <w:t>4</w:t>
        </w:r>
        <w:r w:rsidR="00056F9F">
          <w:rPr>
            <w:noProof/>
            <w:webHidden/>
          </w:rPr>
          <w:fldChar w:fldCharType="end"/>
        </w:r>
      </w:hyperlink>
    </w:p>
    <w:p w14:paraId="69B02C70"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13" w:history="1">
        <w:r w:rsidR="00056F9F" w:rsidRPr="0083179E">
          <w:rPr>
            <w:rStyle w:val="Hyperlink"/>
            <w:noProof/>
          </w:rPr>
          <w:t>Levels and Methods for Activation and Control of AtoN Lights</w:t>
        </w:r>
        <w:r w:rsidR="00056F9F">
          <w:rPr>
            <w:noProof/>
            <w:webHidden/>
          </w:rPr>
          <w:tab/>
        </w:r>
        <w:r w:rsidR="00056F9F">
          <w:rPr>
            <w:noProof/>
            <w:webHidden/>
          </w:rPr>
          <w:fldChar w:fldCharType="begin"/>
        </w:r>
        <w:r w:rsidR="00056F9F">
          <w:rPr>
            <w:noProof/>
            <w:webHidden/>
          </w:rPr>
          <w:instrText xml:space="preserve"> PAGEREF _Toc435603713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14:paraId="26A5A1AD"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14" w:history="1">
        <w:r w:rsidR="00056F9F" w:rsidRPr="0083179E">
          <w:rPr>
            <w:rStyle w:val="Hyperlink"/>
            <w:noProof/>
          </w:rPr>
          <w:t>1</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Introduction</w:t>
        </w:r>
        <w:r w:rsidR="00056F9F">
          <w:rPr>
            <w:noProof/>
            <w:webHidden/>
          </w:rPr>
          <w:tab/>
        </w:r>
        <w:r w:rsidR="00056F9F">
          <w:rPr>
            <w:noProof/>
            <w:webHidden/>
          </w:rPr>
          <w:fldChar w:fldCharType="begin"/>
        </w:r>
        <w:r w:rsidR="00056F9F">
          <w:rPr>
            <w:noProof/>
            <w:webHidden/>
          </w:rPr>
          <w:instrText xml:space="preserve"> PAGEREF _Toc435603714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14:paraId="3B382D49"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15" w:history="1">
        <w:r w:rsidR="00056F9F" w:rsidRPr="0083179E">
          <w:rPr>
            <w:rStyle w:val="Hyperlink"/>
            <w:noProof/>
          </w:rPr>
          <w:t>1.1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Scope</w:t>
        </w:r>
        <w:r w:rsidR="00056F9F">
          <w:rPr>
            <w:noProof/>
            <w:webHidden/>
          </w:rPr>
          <w:tab/>
        </w:r>
        <w:r w:rsidR="00056F9F">
          <w:rPr>
            <w:noProof/>
            <w:webHidden/>
          </w:rPr>
          <w:fldChar w:fldCharType="begin"/>
        </w:r>
        <w:r w:rsidR="00056F9F">
          <w:rPr>
            <w:noProof/>
            <w:webHidden/>
          </w:rPr>
          <w:instrText xml:space="preserve"> PAGEREF _Toc435603715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14:paraId="752E0F46"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16" w:history="1">
        <w:r w:rsidR="00056F9F" w:rsidRPr="0083179E">
          <w:rPr>
            <w:rStyle w:val="Hyperlink"/>
            <w:noProof/>
          </w:rPr>
          <w:t>2</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AMBIENT LIGHT LEVELS</w:t>
        </w:r>
        <w:r w:rsidR="00056F9F">
          <w:rPr>
            <w:noProof/>
            <w:webHidden/>
          </w:rPr>
          <w:tab/>
        </w:r>
        <w:r w:rsidR="00056F9F">
          <w:rPr>
            <w:noProof/>
            <w:webHidden/>
          </w:rPr>
          <w:fldChar w:fldCharType="begin"/>
        </w:r>
        <w:r w:rsidR="00056F9F">
          <w:rPr>
            <w:noProof/>
            <w:webHidden/>
          </w:rPr>
          <w:instrText xml:space="preserve"> PAGEREF _Toc435603716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14:paraId="030CF4C2"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17" w:history="1">
        <w:r w:rsidR="00056F9F" w:rsidRPr="0083179E">
          <w:rPr>
            <w:rStyle w:val="Hyperlink"/>
            <w:noProof/>
          </w:rPr>
          <w:t>2.1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Typical ambient light levels</w:t>
        </w:r>
        <w:r w:rsidR="00056F9F">
          <w:rPr>
            <w:noProof/>
            <w:webHidden/>
          </w:rPr>
          <w:tab/>
        </w:r>
        <w:r w:rsidR="00056F9F">
          <w:rPr>
            <w:noProof/>
            <w:webHidden/>
          </w:rPr>
          <w:fldChar w:fldCharType="begin"/>
        </w:r>
        <w:r w:rsidR="00056F9F">
          <w:rPr>
            <w:noProof/>
            <w:webHidden/>
          </w:rPr>
          <w:instrText xml:space="preserve"> PAGEREF _Toc435603717 \h </w:instrText>
        </w:r>
        <w:r w:rsidR="00056F9F">
          <w:rPr>
            <w:noProof/>
            <w:webHidden/>
          </w:rPr>
        </w:r>
        <w:r w:rsidR="00056F9F">
          <w:rPr>
            <w:noProof/>
            <w:webHidden/>
          </w:rPr>
          <w:fldChar w:fldCharType="separate"/>
        </w:r>
        <w:r w:rsidR="00056F9F">
          <w:rPr>
            <w:noProof/>
            <w:webHidden/>
          </w:rPr>
          <w:t>6</w:t>
        </w:r>
        <w:r w:rsidR="00056F9F">
          <w:rPr>
            <w:noProof/>
            <w:webHidden/>
          </w:rPr>
          <w:fldChar w:fldCharType="end"/>
        </w:r>
      </w:hyperlink>
    </w:p>
    <w:p w14:paraId="23166190"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18" w:history="1">
        <w:r w:rsidR="00056F9F" w:rsidRPr="0083179E">
          <w:rPr>
            <w:rStyle w:val="Hyperlink"/>
            <w:noProof/>
          </w:rPr>
          <w:t>2.2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Timing of Astronomical Events</w:t>
        </w:r>
        <w:r w:rsidR="00056F9F">
          <w:rPr>
            <w:noProof/>
            <w:webHidden/>
          </w:rPr>
          <w:tab/>
        </w:r>
        <w:r w:rsidR="00056F9F">
          <w:rPr>
            <w:noProof/>
            <w:webHidden/>
          </w:rPr>
          <w:fldChar w:fldCharType="begin"/>
        </w:r>
        <w:r w:rsidR="00056F9F">
          <w:rPr>
            <w:noProof/>
            <w:webHidden/>
          </w:rPr>
          <w:instrText xml:space="preserve"> PAGEREF _Toc435603718 \h </w:instrText>
        </w:r>
        <w:r w:rsidR="00056F9F">
          <w:rPr>
            <w:noProof/>
            <w:webHidden/>
          </w:rPr>
        </w:r>
        <w:r w:rsidR="00056F9F">
          <w:rPr>
            <w:noProof/>
            <w:webHidden/>
          </w:rPr>
          <w:fldChar w:fldCharType="separate"/>
        </w:r>
        <w:r w:rsidR="00056F9F">
          <w:rPr>
            <w:noProof/>
            <w:webHidden/>
          </w:rPr>
          <w:t>6</w:t>
        </w:r>
        <w:r w:rsidR="00056F9F">
          <w:rPr>
            <w:noProof/>
            <w:webHidden/>
          </w:rPr>
          <w:fldChar w:fldCharType="end"/>
        </w:r>
      </w:hyperlink>
    </w:p>
    <w:p w14:paraId="2CA995CD"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19" w:history="1">
        <w:r w:rsidR="00056F9F" w:rsidRPr="0083179E">
          <w:rPr>
            <w:rStyle w:val="Hyperlink"/>
            <w:noProof/>
          </w:rPr>
          <w:t>2.3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Effect of sun elevation on ambient light level</w:t>
        </w:r>
        <w:r w:rsidR="00056F9F">
          <w:rPr>
            <w:noProof/>
            <w:webHidden/>
          </w:rPr>
          <w:tab/>
        </w:r>
        <w:r w:rsidR="00056F9F">
          <w:rPr>
            <w:noProof/>
            <w:webHidden/>
          </w:rPr>
          <w:fldChar w:fldCharType="begin"/>
        </w:r>
        <w:r w:rsidR="00056F9F">
          <w:rPr>
            <w:noProof/>
            <w:webHidden/>
          </w:rPr>
          <w:instrText xml:space="preserve"> PAGEREF _Toc435603719 \h </w:instrText>
        </w:r>
        <w:r w:rsidR="00056F9F">
          <w:rPr>
            <w:noProof/>
            <w:webHidden/>
          </w:rPr>
        </w:r>
        <w:r w:rsidR="00056F9F">
          <w:rPr>
            <w:noProof/>
            <w:webHidden/>
          </w:rPr>
          <w:fldChar w:fldCharType="separate"/>
        </w:r>
        <w:r w:rsidR="00056F9F">
          <w:rPr>
            <w:noProof/>
            <w:webHidden/>
          </w:rPr>
          <w:t>7</w:t>
        </w:r>
        <w:r w:rsidR="00056F9F">
          <w:rPr>
            <w:noProof/>
            <w:webHidden/>
          </w:rPr>
          <w:fldChar w:fldCharType="end"/>
        </w:r>
      </w:hyperlink>
    </w:p>
    <w:p w14:paraId="00E4A4B4"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0" w:history="1">
        <w:r w:rsidR="00056F9F" w:rsidRPr="0083179E">
          <w:rPr>
            <w:rStyle w:val="Hyperlink"/>
            <w:noProof/>
          </w:rPr>
          <w:t>2.4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Orientation of daylight switch</w:t>
        </w:r>
        <w:r w:rsidR="00056F9F">
          <w:rPr>
            <w:noProof/>
            <w:webHidden/>
          </w:rPr>
          <w:tab/>
        </w:r>
        <w:r w:rsidR="00056F9F">
          <w:rPr>
            <w:noProof/>
            <w:webHidden/>
          </w:rPr>
          <w:fldChar w:fldCharType="begin"/>
        </w:r>
        <w:r w:rsidR="00056F9F">
          <w:rPr>
            <w:noProof/>
            <w:webHidden/>
          </w:rPr>
          <w:instrText xml:space="preserve"> PAGEREF _Toc435603720 \h </w:instrText>
        </w:r>
        <w:r w:rsidR="00056F9F">
          <w:rPr>
            <w:noProof/>
            <w:webHidden/>
          </w:rPr>
        </w:r>
        <w:r w:rsidR="00056F9F">
          <w:rPr>
            <w:noProof/>
            <w:webHidden/>
          </w:rPr>
          <w:fldChar w:fldCharType="separate"/>
        </w:r>
        <w:r w:rsidR="00056F9F">
          <w:rPr>
            <w:noProof/>
            <w:webHidden/>
          </w:rPr>
          <w:t>7</w:t>
        </w:r>
        <w:r w:rsidR="00056F9F">
          <w:rPr>
            <w:noProof/>
            <w:webHidden/>
          </w:rPr>
          <w:fldChar w:fldCharType="end"/>
        </w:r>
      </w:hyperlink>
    </w:p>
    <w:p w14:paraId="5E8F4EF4"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1" w:history="1">
        <w:r w:rsidR="00056F9F" w:rsidRPr="0083179E">
          <w:rPr>
            <w:rStyle w:val="Hyperlink"/>
            <w:noProof/>
          </w:rPr>
          <w:t>2.5</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Effect of latitude</w:t>
        </w:r>
        <w:r w:rsidR="00056F9F">
          <w:rPr>
            <w:noProof/>
            <w:webHidden/>
          </w:rPr>
          <w:tab/>
        </w:r>
        <w:r w:rsidR="00056F9F">
          <w:rPr>
            <w:noProof/>
            <w:webHidden/>
          </w:rPr>
          <w:fldChar w:fldCharType="begin"/>
        </w:r>
        <w:r w:rsidR="00056F9F">
          <w:rPr>
            <w:noProof/>
            <w:webHidden/>
          </w:rPr>
          <w:instrText xml:space="preserve"> PAGEREF _Toc435603721 \h </w:instrText>
        </w:r>
        <w:r w:rsidR="00056F9F">
          <w:rPr>
            <w:noProof/>
            <w:webHidden/>
          </w:rPr>
        </w:r>
        <w:r w:rsidR="00056F9F">
          <w:rPr>
            <w:noProof/>
            <w:webHidden/>
          </w:rPr>
          <w:fldChar w:fldCharType="separate"/>
        </w:r>
        <w:r w:rsidR="00056F9F">
          <w:rPr>
            <w:noProof/>
            <w:webHidden/>
          </w:rPr>
          <w:t>10</w:t>
        </w:r>
        <w:r w:rsidR="00056F9F">
          <w:rPr>
            <w:noProof/>
            <w:webHidden/>
          </w:rPr>
          <w:fldChar w:fldCharType="end"/>
        </w:r>
      </w:hyperlink>
    </w:p>
    <w:p w14:paraId="3AD4BE02"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2" w:history="1">
        <w:r w:rsidR="00056F9F" w:rsidRPr="0083179E">
          <w:rPr>
            <w:rStyle w:val="Hyperlink"/>
            <w:noProof/>
          </w:rPr>
          <w:t>2.6</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Meteorological effects</w:t>
        </w:r>
        <w:r w:rsidR="00056F9F">
          <w:rPr>
            <w:noProof/>
            <w:webHidden/>
          </w:rPr>
          <w:tab/>
        </w:r>
        <w:r w:rsidR="00056F9F">
          <w:rPr>
            <w:noProof/>
            <w:webHidden/>
          </w:rPr>
          <w:fldChar w:fldCharType="begin"/>
        </w:r>
        <w:r w:rsidR="00056F9F">
          <w:rPr>
            <w:noProof/>
            <w:webHidden/>
          </w:rPr>
          <w:instrText xml:space="preserve"> PAGEREF _Toc435603722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14:paraId="0E8A3017"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23" w:history="1">
        <w:r w:rsidR="00056F9F" w:rsidRPr="0083179E">
          <w:rPr>
            <w:rStyle w:val="Hyperlink"/>
            <w:noProof/>
          </w:rPr>
          <w:t>3</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LOCAL ENVIRONMENTAL FACTORS</w:t>
        </w:r>
        <w:r w:rsidR="00056F9F">
          <w:rPr>
            <w:noProof/>
            <w:webHidden/>
          </w:rPr>
          <w:tab/>
        </w:r>
        <w:r w:rsidR="00056F9F">
          <w:rPr>
            <w:noProof/>
            <w:webHidden/>
          </w:rPr>
          <w:fldChar w:fldCharType="begin"/>
        </w:r>
        <w:r w:rsidR="00056F9F">
          <w:rPr>
            <w:noProof/>
            <w:webHidden/>
          </w:rPr>
          <w:instrText xml:space="preserve"> PAGEREF _Toc435603723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14:paraId="6663A244"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4" w:history="1">
        <w:r w:rsidR="00056F9F" w:rsidRPr="0083179E">
          <w:rPr>
            <w:rStyle w:val="Hyperlink"/>
            <w:noProof/>
          </w:rPr>
          <w:t>3.1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Bright artificial light</w:t>
        </w:r>
        <w:r w:rsidR="00056F9F">
          <w:rPr>
            <w:noProof/>
            <w:webHidden/>
          </w:rPr>
          <w:tab/>
        </w:r>
        <w:r w:rsidR="00056F9F">
          <w:rPr>
            <w:noProof/>
            <w:webHidden/>
          </w:rPr>
          <w:fldChar w:fldCharType="begin"/>
        </w:r>
        <w:r w:rsidR="00056F9F">
          <w:rPr>
            <w:noProof/>
            <w:webHidden/>
          </w:rPr>
          <w:instrText xml:space="preserve"> PAGEREF _Toc435603724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14:paraId="17550896"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5" w:history="1">
        <w:r w:rsidR="00056F9F" w:rsidRPr="0083179E">
          <w:rPr>
            <w:rStyle w:val="Hyperlink"/>
            <w:noProof/>
          </w:rPr>
          <w:t>3.2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Hydrography and meteorology</w:t>
        </w:r>
        <w:r w:rsidR="00056F9F">
          <w:rPr>
            <w:noProof/>
            <w:webHidden/>
          </w:rPr>
          <w:tab/>
        </w:r>
        <w:r w:rsidR="00056F9F">
          <w:rPr>
            <w:noProof/>
            <w:webHidden/>
          </w:rPr>
          <w:fldChar w:fldCharType="begin"/>
        </w:r>
        <w:r w:rsidR="00056F9F">
          <w:rPr>
            <w:noProof/>
            <w:webHidden/>
          </w:rPr>
          <w:instrText xml:space="preserve"> PAGEREF _Toc435603725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34371BF7"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26" w:history="1">
        <w:r w:rsidR="00056F9F" w:rsidRPr="0083179E">
          <w:rPr>
            <w:rStyle w:val="Hyperlink"/>
            <w:noProof/>
          </w:rPr>
          <w:t>4</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Application samples</w:t>
        </w:r>
        <w:r w:rsidR="00056F9F">
          <w:rPr>
            <w:noProof/>
            <w:webHidden/>
          </w:rPr>
          <w:tab/>
        </w:r>
        <w:r w:rsidR="00056F9F">
          <w:rPr>
            <w:noProof/>
            <w:webHidden/>
          </w:rPr>
          <w:fldChar w:fldCharType="begin"/>
        </w:r>
        <w:r w:rsidR="00056F9F">
          <w:rPr>
            <w:noProof/>
            <w:webHidden/>
          </w:rPr>
          <w:instrText xml:space="preserve"> PAGEREF _Toc435603726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4138926B"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7" w:history="1">
        <w:r w:rsidR="00056F9F" w:rsidRPr="0083179E">
          <w:rPr>
            <w:rStyle w:val="Hyperlink"/>
            <w:noProof/>
          </w:rPr>
          <w:t>4.1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River lights, Channels, Piers</w:t>
        </w:r>
        <w:r w:rsidR="00056F9F">
          <w:rPr>
            <w:noProof/>
            <w:webHidden/>
          </w:rPr>
          <w:tab/>
        </w:r>
        <w:r w:rsidR="00056F9F">
          <w:rPr>
            <w:noProof/>
            <w:webHidden/>
          </w:rPr>
          <w:fldChar w:fldCharType="begin"/>
        </w:r>
        <w:r w:rsidR="00056F9F">
          <w:rPr>
            <w:noProof/>
            <w:webHidden/>
          </w:rPr>
          <w:instrText xml:space="preserve"> PAGEREF _Toc435603727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3255FBD9"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28" w:history="1">
        <w:r w:rsidR="00056F9F" w:rsidRPr="0083179E">
          <w:rPr>
            <w:rStyle w:val="Hyperlink"/>
            <w:noProof/>
          </w:rPr>
          <w:t>4.2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Major lighthouse systems</w:t>
        </w:r>
        <w:r w:rsidR="00056F9F">
          <w:rPr>
            <w:noProof/>
            <w:webHidden/>
          </w:rPr>
          <w:tab/>
        </w:r>
        <w:r w:rsidR="00056F9F">
          <w:rPr>
            <w:noProof/>
            <w:webHidden/>
          </w:rPr>
          <w:fldChar w:fldCharType="begin"/>
        </w:r>
        <w:r w:rsidR="00056F9F">
          <w:rPr>
            <w:noProof/>
            <w:webHidden/>
          </w:rPr>
          <w:instrText xml:space="preserve"> PAGEREF _Toc435603728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27AB79AB"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29" w:history="1">
        <w:r w:rsidR="00056F9F" w:rsidRPr="0083179E">
          <w:rPr>
            <w:rStyle w:val="Hyperlink"/>
            <w:noProof/>
          </w:rPr>
          <w:t>5</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SENSORS</w:t>
        </w:r>
        <w:r w:rsidR="00056F9F">
          <w:rPr>
            <w:noProof/>
            <w:webHidden/>
          </w:rPr>
          <w:tab/>
        </w:r>
        <w:r w:rsidR="00056F9F">
          <w:rPr>
            <w:noProof/>
            <w:webHidden/>
          </w:rPr>
          <w:fldChar w:fldCharType="begin"/>
        </w:r>
        <w:r w:rsidR="00056F9F">
          <w:rPr>
            <w:noProof/>
            <w:webHidden/>
          </w:rPr>
          <w:instrText xml:space="preserve"> PAGEREF _Toc435603729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786753AF"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0" w:history="1">
        <w:r w:rsidR="00056F9F" w:rsidRPr="0083179E">
          <w:rPr>
            <w:rStyle w:val="Hyperlink"/>
            <w:noProof/>
          </w:rPr>
          <w:t>5.1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Human perception of light</w:t>
        </w:r>
        <w:r w:rsidR="00056F9F">
          <w:rPr>
            <w:noProof/>
            <w:webHidden/>
          </w:rPr>
          <w:tab/>
        </w:r>
        <w:r w:rsidR="00056F9F">
          <w:rPr>
            <w:noProof/>
            <w:webHidden/>
          </w:rPr>
          <w:fldChar w:fldCharType="begin"/>
        </w:r>
        <w:r w:rsidR="00056F9F">
          <w:rPr>
            <w:noProof/>
            <w:webHidden/>
          </w:rPr>
          <w:instrText xml:space="preserve"> PAGEREF _Toc435603730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2F02541D"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1" w:history="1">
        <w:r w:rsidR="00056F9F" w:rsidRPr="0083179E">
          <w:rPr>
            <w:rStyle w:val="Hyperlink"/>
            <w:noProof/>
          </w:rPr>
          <w:t>5.2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Spectral response</w:t>
        </w:r>
        <w:r w:rsidR="00056F9F">
          <w:rPr>
            <w:noProof/>
            <w:webHidden/>
          </w:rPr>
          <w:tab/>
        </w:r>
        <w:r w:rsidR="00056F9F">
          <w:rPr>
            <w:noProof/>
            <w:webHidden/>
          </w:rPr>
          <w:fldChar w:fldCharType="begin"/>
        </w:r>
        <w:r w:rsidR="00056F9F">
          <w:rPr>
            <w:noProof/>
            <w:webHidden/>
          </w:rPr>
          <w:instrText xml:space="preserve"> PAGEREF _Toc435603731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14:paraId="0761B9F9"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2" w:history="1">
        <w:r w:rsidR="00056F9F" w:rsidRPr="0083179E">
          <w:rPr>
            <w:rStyle w:val="Hyperlink"/>
            <w:noProof/>
          </w:rPr>
          <w:t>5.3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Light dependent resistor (LDR)</w:t>
        </w:r>
        <w:r w:rsidR="00056F9F">
          <w:rPr>
            <w:noProof/>
            <w:webHidden/>
          </w:rPr>
          <w:tab/>
        </w:r>
        <w:r w:rsidR="00056F9F">
          <w:rPr>
            <w:noProof/>
            <w:webHidden/>
          </w:rPr>
          <w:fldChar w:fldCharType="begin"/>
        </w:r>
        <w:r w:rsidR="00056F9F">
          <w:rPr>
            <w:noProof/>
            <w:webHidden/>
          </w:rPr>
          <w:instrText xml:space="preserve"> PAGEREF _Toc435603732 \h </w:instrText>
        </w:r>
        <w:r w:rsidR="00056F9F">
          <w:rPr>
            <w:noProof/>
            <w:webHidden/>
          </w:rPr>
        </w:r>
        <w:r w:rsidR="00056F9F">
          <w:rPr>
            <w:noProof/>
            <w:webHidden/>
          </w:rPr>
          <w:fldChar w:fldCharType="separate"/>
        </w:r>
        <w:r w:rsidR="00056F9F">
          <w:rPr>
            <w:noProof/>
            <w:webHidden/>
          </w:rPr>
          <w:t>13</w:t>
        </w:r>
        <w:r w:rsidR="00056F9F">
          <w:rPr>
            <w:noProof/>
            <w:webHidden/>
          </w:rPr>
          <w:fldChar w:fldCharType="end"/>
        </w:r>
      </w:hyperlink>
    </w:p>
    <w:p w14:paraId="4B284C57"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3" w:history="1">
        <w:r w:rsidR="00056F9F" w:rsidRPr="0083179E">
          <w:rPr>
            <w:rStyle w:val="Hyperlink"/>
            <w:noProof/>
          </w:rPr>
          <w:t>5.4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Semiconductor photodiode</w:t>
        </w:r>
        <w:r w:rsidR="00056F9F">
          <w:rPr>
            <w:noProof/>
            <w:webHidden/>
          </w:rPr>
          <w:tab/>
        </w:r>
        <w:r w:rsidR="00056F9F">
          <w:rPr>
            <w:noProof/>
            <w:webHidden/>
          </w:rPr>
          <w:fldChar w:fldCharType="begin"/>
        </w:r>
        <w:r w:rsidR="00056F9F">
          <w:rPr>
            <w:noProof/>
            <w:webHidden/>
          </w:rPr>
          <w:instrText xml:space="preserve"> PAGEREF _Toc435603733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14:paraId="64057900"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34" w:history="1">
        <w:r w:rsidR="00056F9F" w:rsidRPr="0083179E">
          <w:rPr>
            <w:rStyle w:val="Hyperlink"/>
            <w:noProof/>
          </w:rPr>
          <w:t>6</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RECOMMENDED SWITCHING LEVELS</w:t>
        </w:r>
        <w:r w:rsidR="00056F9F">
          <w:rPr>
            <w:noProof/>
            <w:webHidden/>
          </w:rPr>
          <w:tab/>
        </w:r>
        <w:r w:rsidR="00056F9F">
          <w:rPr>
            <w:noProof/>
            <w:webHidden/>
          </w:rPr>
          <w:fldChar w:fldCharType="begin"/>
        </w:r>
        <w:r w:rsidR="00056F9F">
          <w:rPr>
            <w:noProof/>
            <w:webHidden/>
          </w:rPr>
          <w:instrText xml:space="preserve"> PAGEREF _Toc435603734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14:paraId="40FFD535"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5" w:history="1">
        <w:r w:rsidR="00056F9F" w:rsidRPr="0083179E">
          <w:rPr>
            <w:rStyle w:val="Hyperlink"/>
            <w:noProof/>
          </w:rPr>
          <w:t>6.1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Hysteresis in switching levels</w:t>
        </w:r>
        <w:r w:rsidR="00056F9F">
          <w:rPr>
            <w:noProof/>
            <w:webHidden/>
          </w:rPr>
          <w:tab/>
        </w:r>
        <w:r w:rsidR="00056F9F">
          <w:rPr>
            <w:noProof/>
            <w:webHidden/>
          </w:rPr>
          <w:fldChar w:fldCharType="begin"/>
        </w:r>
        <w:r w:rsidR="00056F9F">
          <w:rPr>
            <w:noProof/>
            <w:webHidden/>
          </w:rPr>
          <w:instrText xml:space="preserve"> PAGEREF _Toc435603735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14:paraId="31A334C9"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6" w:history="1">
        <w:r w:rsidR="00056F9F" w:rsidRPr="0083179E">
          <w:rPr>
            <w:rStyle w:val="Hyperlink"/>
            <w:noProof/>
          </w:rPr>
          <w:t>6.2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IALA survey of switching levels used by Members</w:t>
        </w:r>
        <w:r w:rsidR="00056F9F">
          <w:rPr>
            <w:noProof/>
            <w:webHidden/>
          </w:rPr>
          <w:tab/>
        </w:r>
        <w:r w:rsidR="00056F9F">
          <w:rPr>
            <w:noProof/>
            <w:webHidden/>
          </w:rPr>
          <w:fldChar w:fldCharType="begin"/>
        </w:r>
        <w:r w:rsidR="00056F9F">
          <w:rPr>
            <w:noProof/>
            <w:webHidden/>
          </w:rPr>
          <w:instrText xml:space="preserve"> PAGEREF _Toc435603736 \h </w:instrText>
        </w:r>
        <w:r w:rsidR="00056F9F">
          <w:rPr>
            <w:noProof/>
            <w:webHidden/>
          </w:rPr>
        </w:r>
        <w:r w:rsidR="00056F9F">
          <w:rPr>
            <w:noProof/>
            <w:webHidden/>
          </w:rPr>
          <w:fldChar w:fldCharType="separate"/>
        </w:r>
        <w:r w:rsidR="00056F9F">
          <w:rPr>
            <w:noProof/>
            <w:webHidden/>
          </w:rPr>
          <w:t>15</w:t>
        </w:r>
        <w:r w:rsidR="00056F9F">
          <w:rPr>
            <w:noProof/>
            <w:webHidden/>
          </w:rPr>
          <w:fldChar w:fldCharType="end"/>
        </w:r>
      </w:hyperlink>
    </w:p>
    <w:p w14:paraId="5D2CD763"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7" w:history="1">
        <w:r w:rsidR="00056F9F" w:rsidRPr="0083179E">
          <w:rPr>
            <w:rStyle w:val="Hyperlink"/>
            <w:noProof/>
          </w:rPr>
          <w:t>6.3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Ambient light switching levels</w:t>
        </w:r>
        <w:r w:rsidR="00056F9F">
          <w:rPr>
            <w:noProof/>
            <w:webHidden/>
          </w:rPr>
          <w:tab/>
        </w:r>
        <w:r w:rsidR="00056F9F">
          <w:rPr>
            <w:noProof/>
            <w:webHidden/>
          </w:rPr>
          <w:fldChar w:fldCharType="begin"/>
        </w:r>
        <w:r w:rsidR="00056F9F">
          <w:rPr>
            <w:noProof/>
            <w:webHidden/>
          </w:rPr>
          <w:instrText xml:space="preserve"> PAGEREF _Toc435603737 \h </w:instrText>
        </w:r>
        <w:r w:rsidR="00056F9F">
          <w:rPr>
            <w:noProof/>
            <w:webHidden/>
          </w:rPr>
        </w:r>
        <w:r w:rsidR="00056F9F">
          <w:rPr>
            <w:noProof/>
            <w:webHidden/>
          </w:rPr>
          <w:fldChar w:fldCharType="separate"/>
        </w:r>
        <w:r w:rsidR="00056F9F">
          <w:rPr>
            <w:noProof/>
            <w:webHidden/>
          </w:rPr>
          <w:t>15</w:t>
        </w:r>
        <w:r w:rsidR="00056F9F">
          <w:rPr>
            <w:noProof/>
            <w:webHidden/>
          </w:rPr>
          <w:fldChar w:fldCharType="end"/>
        </w:r>
      </w:hyperlink>
    </w:p>
    <w:p w14:paraId="1C4FDF09"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38" w:history="1">
        <w:r w:rsidR="00056F9F" w:rsidRPr="0083179E">
          <w:rPr>
            <w:rStyle w:val="Hyperlink"/>
            <w:noProof/>
            <w:highlight w:val="yellow"/>
          </w:rPr>
          <w:t>7</w:t>
        </w:r>
        <w:r w:rsidR="00056F9F">
          <w:rPr>
            <w:rFonts w:asciiTheme="minorHAnsi" w:eastAsiaTheme="minorEastAsia" w:hAnsiTheme="minorHAnsi" w:cstheme="minorBidi"/>
            <w:b w:val="0"/>
            <w:bCs w:val="0"/>
            <w:caps w:val="0"/>
            <w:noProof/>
            <w:lang w:val="en-US" w:eastAsia="en-US"/>
          </w:rPr>
          <w:tab/>
        </w:r>
        <w:r w:rsidR="00056F9F" w:rsidRPr="00873CE7">
          <w:rPr>
            <w:rStyle w:val="Hyperlink"/>
            <w:noProof/>
          </w:rPr>
          <w:t>TESTING AND ADJUSTMENT OF NAVIGATION LIGHT SWITCHING LEVELS</w:t>
        </w:r>
        <w:r w:rsidR="00056F9F">
          <w:rPr>
            <w:noProof/>
            <w:webHidden/>
          </w:rPr>
          <w:tab/>
        </w:r>
        <w:r w:rsidR="00056F9F">
          <w:rPr>
            <w:noProof/>
            <w:webHidden/>
          </w:rPr>
          <w:fldChar w:fldCharType="begin"/>
        </w:r>
        <w:r w:rsidR="00056F9F">
          <w:rPr>
            <w:noProof/>
            <w:webHidden/>
          </w:rPr>
          <w:instrText xml:space="preserve"> PAGEREF _Toc435603738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14:paraId="3F2C2F97"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39" w:history="1">
        <w:r w:rsidR="00056F9F" w:rsidRPr="0083179E">
          <w:rPr>
            <w:rStyle w:val="Hyperlink"/>
            <w:noProof/>
          </w:rPr>
          <w:t>7.1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Light Source simulator</w:t>
        </w:r>
        <w:r w:rsidR="00056F9F">
          <w:rPr>
            <w:noProof/>
            <w:webHidden/>
          </w:rPr>
          <w:tab/>
        </w:r>
        <w:r w:rsidR="00056F9F">
          <w:rPr>
            <w:noProof/>
            <w:webHidden/>
          </w:rPr>
          <w:fldChar w:fldCharType="begin"/>
        </w:r>
        <w:r w:rsidR="00056F9F">
          <w:rPr>
            <w:noProof/>
            <w:webHidden/>
          </w:rPr>
          <w:instrText xml:space="preserve"> PAGEREF _Toc435603739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14:paraId="1D2A8D19"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40" w:history="1">
        <w:r w:rsidR="00056F9F" w:rsidRPr="0083179E">
          <w:rPr>
            <w:rStyle w:val="Hyperlink"/>
            <w:noProof/>
          </w:rPr>
          <w:t>7.1.1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Tungsten filament lamp</w:t>
        </w:r>
        <w:r w:rsidR="00056F9F">
          <w:rPr>
            <w:noProof/>
            <w:webHidden/>
          </w:rPr>
          <w:tab/>
        </w:r>
        <w:r w:rsidR="00056F9F">
          <w:rPr>
            <w:noProof/>
            <w:webHidden/>
          </w:rPr>
          <w:fldChar w:fldCharType="begin"/>
        </w:r>
        <w:r w:rsidR="00056F9F">
          <w:rPr>
            <w:noProof/>
            <w:webHidden/>
          </w:rPr>
          <w:instrText xml:space="preserve"> PAGEREF _Toc435603740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14:paraId="0473B860"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41" w:history="1">
        <w:r w:rsidR="00056F9F" w:rsidRPr="0083179E">
          <w:rPr>
            <w:rStyle w:val="Hyperlink"/>
            <w:noProof/>
          </w:rPr>
          <w:t>7.1.2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Short-arc xenon lamp</w:t>
        </w:r>
        <w:r w:rsidR="00056F9F">
          <w:rPr>
            <w:noProof/>
            <w:webHidden/>
          </w:rPr>
          <w:tab/>
        </w:r>
        <w:r w:rsidR="00056F9F">
          <w:rPr>
            <w:noProof/>
            <w:webHidden/>
          </w:rPr>
          <w:fldChar w:fldCharType="begin"/>
        </w:r>
        <w:r w:rsidR="00056F9F">
          <w:rPr>
            <w:noProof/>
            <w:webHidden/>
          </w:rPr>
          <w:instrText xml:space="preserve"> PAGEREF _Toc435603741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14:paraId="6674E881"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42" w:history="1">
        <w:r w:rsidR="00056F9F" w:rsidRPr="0083179E">
          <w:rPr>
            <w:rStyle w:val="Hyperlink"/>
            <w:noProof/>
          </w:rPr>
          <w:t>7.1.3</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White LED</w:t>
        </w:r>
        <w:r w:rsidR="00056F9F">
          <w:rPr>
            <w:noProof/>
            <w:webHidden/>
          </w:rPr>
          <w:tab/>
        </w:r>
        <w:r w:rsidR="00056F9F">
          <w:rPr>
            <w:noProof/>
            <w:webHidden/>
          </w:rPr>
          <w:fldChar w:fldCharType="begin"/>
        </w:r>
        <w:r w:rsidR="00056F9F">
          <w:rPr>
            <w:noProof/>
            <w:webHidden/>
          </w:rPr>
          <w:instrText xml:space="preserve"> PAGEREF _Toc435603742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14:paraId="2E088E75"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43" w:history="1">
        <w:r w:rsidR="00056F9F" w:rsidRPr="0083179E">
          <w:rPr>
            <w:rStyle w:val="Hyperlink"/>
            <w:noProof/>
          </w:rPr>
          <w:t>7.1.4</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Daylight</w:t>
        </w:r>
        <w:r w:rsidR="00056F9F">
          <w:rPr>
            <w:noProof/>
            <w:webHidden/>
          </w:rPr>
          <w:tab/>
        </w:r>
        <w:r w:rsidR="00056F9F">
          <w:rPr>
            <w:noProof/>
            <w:webHidden/>
          </w:rPr>
          <w:fldChar w:fldCharType="begin"/>
        </w:r>
        <w:r w:rsidR="00056F9F">
          <w:rPr>
            <w:noProof/>
            <w:webHidden/>
          </w:rPr>
          <w:instrText xml:space="preserve"> PAGEREF _Toc435603743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14:paraId="194DE012"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44" w:history="1">
        <w:r w:rsidR="00056F9F" w:rsidRPr="0083179E">
          <w:rPr>
            <w:rStyle w:val="Hyperlink"/>
            <w:noProof/>
          </w:rPr>
          <w:t>7.2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Measuring equipment</w:t>
        </w:r>
        <w:r w:rsidR="00056F9F">
          <w:rPr>
            <w:noProof/>
            <w:webHidden/>
          </w:rPr>
          <w:tab/>
        </w:r>
        <w:r w:rsidR="00056F9F">
          <w:rPr>
            <w:noProof/>
            <w:webHidden/>
          </w:rPr>
          <w:fldChar w:fldCharType="begin"/>
        </w:r>
        <w:r w:rsidR="00056F9F">
          <w:rPr>
            <w:noProof/>
            <w:webHidden/>
          </w:rPr>
          <w:instrText xml:space="preserve"> PAGEREF _Toc435603744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14:paraId="5B99C38A"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45" w:history="1">
        <w:r w:rsidR="00056F9F" w:rsidRPr="0083179E">
          <w:rPr>
            <w:rStyle w:val="Hyperlink"/>
            <w:noProof/>
          </w:rPr>
          <w:t>7.3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Calibration and adjustment of daylight switch</w:t>
        </w:r>
        <w:r w:rsidR="00056F9F">
          <w:rPr>
            <w:noProof/>
            <w:webHidden/>
          </w:rPr>
          <w:tab/>
        </w:r>
        <w:r w:rsidR="00056F9F">
          <w:rPr>
            <w:noProof/>
            <w:webHidden/>
          </w:rPr>
          <w:fldChar w:fldCharType="begin"/>
        </w:r>
        <w:r w:rsidR="00056F9F">
          <w:rPr>
            <w:noProof/>
            <w:webHidden/>
          </w:rPr>
          <w:instrText xml:space="preserve"> PAGEREF _Toc435603745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14:paraId="34EF7D65"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46" w:history="1">
        <w:r w:rsidR="00056F9F" w:rsidRPr="0083179E">
          <w:rPr>
            <w:rStyle w:val="Hyperlink"/>
            <w:noProof/>
          </w:rPr>
          <w:t>7.3.1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Calibration Procedure using the light booth</w:t>
        </w:r>
        <w:r w:rsidR="00056F9F">
          <w:rPr>
            <w:noProof/>
            <w:webHidden/>
          </w:rPr>
          <w:tab/>
        </w:r>
        <w:r w:rsidR="00056F9F">
          <w:rPr>
            <w:noProof/>
            <w:webHidden/>
          </w:rPr>
          <w:fldChar w:fldCharType="begin"/>
        </w:r>
        <w:r w:rsidR="00056F9F">
          <w:rPr>
            <w:noProof/>
            <w:webHidden/>
          </w:rPr>
          <w:instrText xml:space="preserve"> PAGEREF _Toc435603746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14:paraId="62AA539F"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47" w:history="1">
        <w:r w:rsidR="00056F9F" w:rsidRPr="0083179E">
          <w:rPr>
            <w:rStyle w:val="Hyperlink"/>
            <w:noProof/>
          </w:rPr>
          <w:t>7.3.2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Outdoor Measurement</w:t>
        </w:r>
        <w:r w:rsidR="00056F9F">
          <w:rPr>
            <w:noProof/>
            <w:webHidden/>
          </w:rPr>
          <w:tab/>
        </w:r>
        <w:r w:rsidR="00056F9F">
          <w:rPr>
            <w:noProof/>
            <w:webHidden/>
          </w:rPr>
          <w:fldChar w:fldCharType="begin"/>
        </w:r>
        <w:r w:rsidR="00056F9F">
          <w:rPr>
            <w:noProof/>
            <w:webHidden/>
          </w:rPr>
          <w:instrText xml:space="preserve"> PAGEREF _Toc435603747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14:paraId="3B56E2FD"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48" w:history="1">
        <w:r w:rsidR="00056F9F" w:rsidRPr="0083179E">
          <w:rPr>
            <w:rStyle w:val="Hyperlink"/>
            <w:noProof/>
          </w:rPr>
          <w:t>8</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Alternate systems &amp; POWER consideration</w:t>
        </w:r>
        <w:r w:rsidR="00056F9F">
          <w:rPr>
            <w:noProof/>
            <w:webHidden/>
          </w:rPr>
          <w:tab/>
        </w:r>
        <w:r w:rsidR="00056F9F">
          <w:rPr>
            <w:noProof/>
            <w:webHidden/>
          </w:rPr>
          <w:fldChar w:fldCharType="begin"/>
        </w:r>
        <w:r w:rsidR="00056F9F">
          <w:rPr>
            <w:noProof/>
            <w:webHidden/>
          </w:rPr>
          <w:instrText xml:space="preserve"> PAGEREF _Toc435603748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14:paraId="0F4ED0CA"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49" w:history="1">
        <w:r w:rsidR="00056F9F" w:rsidRPr="0083179E">
          <w:rPr>
            <w:rStyle w:val="Hyperlink"/>
            <w:noProof/>
          </w:rPr>
          <w:t>8.1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Real-Time Clock (RTC)</w:t>
        </w:r>
        <w:r w:rsidR="00056F9F">
          <w:rPr>
            <w:noProof/>
            <w:webHidden/>
          </w:rPr>
          <w:tab/>
        </w:r>
        <w:r w:rsidR="00056F9F">
          <w:rPr>
            <w:noProof/>
            <w:webHidden/>
          </w:rPr>
          <w:fldChar w:fldCharType="begin"/>
        </w:r>
        <w:r w:rsidR="00056F9F">
          <w:rPr>
            <w:noProof/>
            <w:webHidden/>
          </w:rPr>
          <w:instrText xml:space="preserve"> PAGEREF _Toc435603749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14:paraId="5DAC96CB"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50" w:history="1">
        <w:r w:rsidR="00056F9F" w:rsidRPr="0083179E">
          <w:rPr>
            <w:rStyle w:val="Hyperlink"/>
            <w:noProof/>
          </w:rPr>
          <w:t>8.2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GNSS / Cellular / Radio / Satellite</w:t>
        </w:r>
        <w:r w:rsidR="00056F9F">
          <w:rPr>
            <w:noProof/>
            <w:webHidden/>
          </w:rPr>
          <w:tab/>
        </w:r>
        <w:r w:rsidR="00056F9F">
          <w:rPr>
            <w:noProof/>
            <w:webHidden/>
          </w:rPr>
          <w:fldChar w:fldCharType="begin"/>
        </w:r>
        <w:r w:rsidR="00056F9F">
          <w:rPr>
            <w:noProof/>
            <w:webHidden/>
          </w:rPr>
          <w:instrText xml:space="preserve"> PAGEREF _Toc435603750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14:paraId="4121D98A"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51" w:history="1">
        <w:r w:rsidR="00056F9F" w:rsidRPr="0083179E">
          <w:rPr>
            <w:rStyle w:val="Hyperlink"/>
            <w:noProof/>
          </w:rPr>
          <w:t>8.3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Visibility Detector</w:t>
        </w:r>
        <w:r w:rsidR="00056F9F">
          <w:rPr>
            <w:noProof/>
            <w:webHidden/>
          </w:rPr>
          <w:tab/>
        </w:r>
        <w:r w:rsidR="00056F9F">
          <w:rPr>
            <w:noProof/>
            <w:webHidden/>
          </w:rPr>
          <w:fldChar w:fldCharType="begin"/>
        </w:r>
        <w:r w:rsidR="00056F9F">
          <w:rPr>
            <w:noProof/>
            <w:webHidden/>
          </w:rPr>
          <w:instrText xml:space="preserve"> PAGEREF _Toc435603751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14:paraId="4AA35D45" w14:textId="77777777" w:rsidR="00056F9F" w:rsidRDefault="00BD1011">
      <w:pPr>
        <w:pStyle w:val="TOC2"/>
        <w:rPr>
          <w:rFonts w:asciiTheme="minorHAnsi" w:eastAsiaTheme="minorEastAsia" w:hAnsiTheme="minorHAnsi" w:cstheme="minorBidi"/>
          <w:bCs w:val="0"/>
          <w:noProof/>
          <w:szCs w:val="22"/>
          <w:lang w:val="en-US" w:eastAsia="en-US"/>
        </w:rPr>
      </w:pPr>
      <w:hyperlink w:anchor="_Toc435603752" w:history="1">
        <w:r w:rsidR="00056F9F" w:rsidRPr="0083179E">
          <w:rPr>
            <w:rStyle w:val="Hyperlink"/>
            <w:noProof/>
          </w:rPr>
          <w:t>8.4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AtoN on Demand (AoD)</w:t>
        </w:r>
        <w:r w:rsidR="00056F9F">
          <w:rPr>
            <w:noProof/>
            <w:webHidden/>
          </w:rPr>
          <w:tab/>
        </w:r>
        <w:r w:rsidR="00056F9F">
          <w:rPr>
            <w:noProof/>
            <w:webHidden/>
          </w:rPr>
          <w:fldChar w:fldCharType="begin"/>
        </w:r>
        <w:r w:rsidR="00056F9F">
          <w:rPr>
            <w:noProof/>
            <w:webHidden/>
          </w:rPr>
          <w:instrText xml:space="preserve"> PAGEREF _Toc435603752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14:paraId="783E0D9C"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53" w:history="1">
        <w:r w:rsidR="00056F9F" w:rsidRPr="0083179E">
          <w:rPr>
            <w:rStyle w:val="Hyperlink"/>
            <w:noProof/>
          </w:rPr>
          <w:t>8.4.1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AoD Activation Methods</w:t>
        </w:r>
        <w:r w:rsidR="00056F9F">
          <w:rPr>
            <w:noProof/>
            <w:webHidden/>
          </w:rPr>
          <w:tab/>
        </w:r>
        <w:r w:rsidR="00056F9F">
          <w:rPr>
            <w:noProof/>
            <w:webHidden/>
          </w:rPr>
          <w:fldChar w:fldCharType="begin"/>
        </w:r>
        <w:r w:rsidR="00056F9F">
          <w:rPr>
            <w:noProof/>
            <w:webHidden/>
          </w:rPr>
          <w:instrText xml:space="preserve"> PAGEREF _Toc435603753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14:paraId="7F9D08F0"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54" w:history="1">
        <w:r w:rsidR="00056F9F" w:rsidRPr="0083179E">
          <w:rPr>
            <w:rStyle w:val="Hyperlink"/>
            <w:noProof/>
          </w:rPr>
          <w:t>8.4.2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Manual AoD Activation</w:t>
        </w:r>
        <w:r w:rsidR="00056F9F">
          <w:rPr>
            <w:noProof/>
            <w:webHidden/>
          </w:rPr>
          <w:tab/>
        </w:r>
        <w:r w:rsidR="00056F9F">
          <w:rPr>
            <w:noProof/>
            <w:webHidden/>
          </w:rPr>
          <w:fldChar w:fldCharType="begin"/>
        </w:r>
        <w:r w:rsidR="00056F9F">
          <w:rPr>
            <w:noProof/>
            <w:webHidden/>
          </w:rPr>
          <w:instrText xml:space="preserve"> PAGEREF _Toc435603754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14:paraId="466CD559" w14:textId="77777777" w:rsidR="00056F9F" w:rsidRDefault="00BD1011">
      <w:pPr>
        <w:pStyle w:val="TOC3"/>
        <w:rPr>
          <w:rFonts w:asciiTheme="minorHAnsi" w:eastAsiaTheme="minorEastAsia" w:hAnsiTheme="minorHAnsi" w:cstheme="minorBidi"/>
          <w:noProof/>
          <w:sz w:val="22"/>
          <w:szCs w:val="22"/>
          <w:lang w:val="en-US" w:eastAsia="en-US"/>
        </w:rPr>
      </w:pPr>
      <w:hyperlink w:anchor="_Toc435603755" w:history="1">
        <w:r w:rsidR="00056F9F" w:rsidRPr="0083179E">
          <w:rPr>
            <w:rStyle w:val="Hyperlink"/>
            <w:noProof/>
          </w:rPr>
          <w:t>8.4.3</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Automated AoD Activation</w:t>
        </w:r>
        <w:r w:rsidR="00056F9F">
          <w:rPr>
            <w:noProof/>
            <w:webHidden/>
          </w:rPr>
          <w:tab/>
        </w:r>
        <w:r w:rsidR="00056F9F">
          <w:rPr>
            <w:noProof/>
            <w:webHidden/>
          </w:rPr>
          <w:fldChar w:fldCharType="begin"/>
        </w:r>
        <w:r w:rsidR="00056F9F">
          <w:rPr>
            <w:noProof/>
            <w:webHidden/>
          </w:rPr>
          <w:instrText xml:space="preserve"> PAGEREF _Toc435603755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14:paraId="5841A267" w14:textId="77777777" w:rsidR="00056F9F" w:rsidRDefault="00BD1011">
      <w:pPr>
        <w:pStyle w:val="TOC1"/>
        <w:rPr>
          <w:rFonts w:asciiTheme="minorHAnsi" w:eastAsiaTheme="minorEastAsia" w:hAnsiTheme="minorHAnsi" w:cstheme="minorBidi"/>
          <w:b w:val="0"/>
          <w:bCs w:val="0"/>
          <w:caps w:val="0"/>
          <w:noProof/>
          <w:lang w:val="en-US" w:eastAsia="en-US"/>
        </w:rPr>
      </w:pPr>
      <w:hyperlink w:anchor="_Toc435603756" w:history="1">
        <w:r w:rsidR="00056F9F" w:rsidRPr="0083179E">
          <w:rPr>
            <w:rStyle w:val="Hyperlink"/>
            <w:noProof/>
          </w:rPr>
          <w:t>9</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REFERENCES</w:t>
        </w:r>
        <w:r w:rsidR="00056F9F">
          <w:rPr>
            <w:noProof/>
            <w:webHidden/>
          </w:rPr>
          <w:tab/>
        </w:r>
        <w:r w:rsidR="00056F9F">
          <w:rPr>
            <w:noProof/>
            <w:webHidden/>
          </w:rPr>
          <w:fldChar w:fldCharType="begin"/>
        </w:r>
        <w:r w:rsidR="00056F9F">
          <w:rPr>
            <w:noProof/>
            <w:webHidden/>
          </w:rPr>
          <w:instrText xml:space="preserve"> PAGEREF _Toc435603756 \h </w:instrText>
        </w:r>
        <w:r w:rsidR="00056F9F">
          <w:rPr>
            <w:noProof/>
            <w:webHidden/>
          </w:rPr>
        </w:r>
        <w:r w:rsidR="00056F9F">
          <w:rPr>
            <w:noProof/>
            <w:webHidden/>
          </w:rPr>
          <w:fldChar w:fldCharType="separate"/>
        </w:r>
        <w:r w:rsidR="00056F9F">
          <w:rPr>
            <w:noProof/>
            <w:webHidden/>
          </w:rPr>
          <w:t>20</w:t>
        </w:r>
        <w:r w:rsidR="00056F9F">
          <w:rPr>
            <w:noProof/>
            <w:webHidden/>
          </w:rPr>
          <w:fldChar w:fldCharType="end"/>
        </w:r>
      </w:hyperlink>
    </w:p>
    <w:p w14:paraId="690038E9" w14:textId="77777777" w:rsidR="00056F9F" w:rsidRDefault="00BD1011">
      <w:pPr>
        <w:pStyle w:val="TOC4"/>
        <w:rPr>
          <w:rFonts w:asciiTheme="minorHAnsi" w:eastAsiaTheme="minorEastAsia" w:hAnsiTheme="minorHAnsi" w:cstheme="minorBidi"/>
          <w:b w:val="0"/>
          <w:caps w:val="0"/>
          <w:lang w:val="en-US" w:eastAsia="en-US"/>
        </w:rPr>
      </w:pPr>
      <w:hyperlink w:anchor="_Toc435603757" w:history="1">
        <w:r w:rsidR="00056F9F" w:rsidRPr="0083179E">
          <w:rPr>
            <w:rStyle w:val="Hyperlink"/>
            <w:rFonts w:ascii="Arial Bold" w:hAnsi="Arial Bold"/>
          </w:rPr>
          <w:t>ANNEX A</w:t>
        </w:r>
        <w:r w:rsidR="00056F9F">
          <w:rPr>
            <w:rFonts w:asciiTheme="minorHAnsi" w:eastAsiaTheme="minorEastAsia" w:hAnsiTheme="minorHAnsi" w:cstheme="minorBidi"/>
            <w:b w:val="0"/>
            <w:caps w:val="0"/>
            <w:lang w:val="en-US" w:eastAsia="en-US"/>
          </w:rPr>
          <w:tab/>
        </w:r>
        <w:r w:rsidR="00056F9F" w:rsidRPr="0083179E">
          <w:rPr>
            <w:rStyle w:val="Hyperlink"/>
          </w:rPr>
          <w:t>Summary of Responses to Ambient Light Level Questionnaire 2003</w:t>
        </w:r>
        <w:r w:rsidR="00056F9F">
          <w:rPr>
            <w:webHidden/>
          </w:rPr>
          <w:tab/>
        </w:r>
        <w:r w:rsidR="00056F9F">
          <w:rPr>
            <w:webHidden/>
          </w:rPr>
          <w:fldChar w:fldCharType="begin"/>
        </w:r>
        <w:r w:rsidR="00056F9F">
          <w:rPr>
            <w:webHidden/>
          </w:rPr>
          <w:instrText xml:space="preserve"> PAGEREF _Toc435603757 \h </w:instrText>
        </w:r>
        <w:r w:rsidR="00056F9F">
          <w:rPr>
            <w:webHidden/>
          </w:rPr>
        </w:r>
        <w:r w:rsidR="00056F9F">
          <w:rPr>
            <w:webHidden/>
          </w:rPr>
          <w:fldChar w:fldCharType="separate"/>
        </w:r>
        <w:r w:rsidR="00056F9F">
          <w:rPr>
            <w:webHidden/>
          </w:rPr>
          <w:t>21</w:t>
        </w:r>
        <w:r w:rsidR="00056F9F">
          <w:rPr>
            <w:webHidden/>
          </w:rPr>
          <w:fldChar w:fldCharType="end"/>
        </w:r>
      </w:hyperlink>
    </w:p>
    <w:p w14:paraId="48942746" w14:textId="77777777" w:rsidR="00DC1CA6" w:rsidRPr="008F15D7" w:rsidRDefault="007379A8" w:rsidP="000F32B9">
      <w:pPr>
        <w:ind w:right="0"/>
        <w:jc w:val="both"/>
      </w:pPr>
      <w:r w:rsidRPr="003F0486">
        <w:fldChar w:fldCharType="end"/>
      </w:r>
    </w:p>
    <w:p w14:paraId="76B38018" w14:textId="77777777" w:rsidR="00986D5A" w:rsidRPr="008F15D7" w:rsidRDefault="00986D5A" w:rsidP="000F32B9">
      <w:pPr>
        <w:pStyle w:val="Title"/>
        <w:ind w:right="0"/>
        <w:jc w:val="both"/>
      </w:pPr>
      <w:bookmarkStart w:id="12" w:name="_Toc435603711"/>
      <w:r w:rsidRPr="008F15D7">
        <w:t>Index of Tables</w:t>
      </w:r>
      <w:bookmarkEnd w:id="12"/>
    </w:p>
    <w:p w14:paraId="5F46067D" w14:textId="77777777" w:rsidR="00AB4DB0" w:rsidRPr="008F15D7" w:rsidRDefault="00C92711" w:rsidP="000F32B9">
      <w:pPr>
        <w:pStyle w:val="TableofFigures"/>
        <w:jc w:val="both"/>
        <w:rPr>
          <w:rFonts w:asciiTheme="minorHAnsi" w:eastAsiaTheme="minorEastAsia" w:hAnsiTheme="minorHAnsi" w:cstheme="minorBidi"/>
          <w:noProof/>
          <w:lang w:val="en-US" w:eastAsia="en-US"/>
        </w:rPr>
      </w:pPr>
      <w:r w:rsidRPr="003F0486">
        <w:fldChar w:fldCharType="begin"/>
      </w:r>
      <w:r w:rsidR="00986D5A" w:rsidRPr="008F15D7">
        <w:instrText xml:space="preserve"> TOC \h \z \t "Table_#" \c </w:instrText>
      </w:r>
      <w:r w:rsidRPr="003F0486">
        <w:fldChar w:fldCharType="separate"/>
      </w:r>
      <w:hyperlink w:anchor="_Toc435583433" w:history="1">
        <w:r w:rsidR="00AB4DB0" w:rsidRPr="003F0486">
          <w:rPr>
            <w:rStyle w:val="Hyperlink"/>
            <w:noProof/>
            <w:color w:val="auto"/>
          </w:rPr>
          <w:t>Table 1</w:t>
        </w:r>
        <w:r w:rsidR="00AB4DB0" w:rsidRPr="008F15D7">
          <w:rPr>
            <w:rFonts w:asciiTheme="minorHAnsi" w:eastAsiaTheme="minorEastAsia" w:hAnsiTheme="minorHAnsi" w:cstheme="minorBidi"/>
            <w:noProof/>
            <w:lang w:val="en-US" w:eastAsia="en-US"/>
          </w:rPr>
          <w:tab/>
        </w:r>
        <w:r w:rsidR="00AB4DB0" w:rsidRPr="003F0486">
          <w:rPr>
            <w:rStyle w:val="Hyperlink"/>
            <w:bCs/>
            <w:iCs/>
            <w:noProof/>
            <w:color w:val="auto"/>
          </w:rPr>
          <w:t>Typical ambient light levels</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_Toc435583433 \h </w:instrText>
        </w:r>
        <w:r w:rsidR="00AB4DB0" w:rsidRPr="003F0486">
          <w:rPr>
            <w:noProof/>
            <w:webHidden/>
          </w:rPr>
        </w:r>
        <w:r w:rsidR="00AB4DB0" w:rsidRPr="003F0486">
          <w:rPr>
            <w:noProof/>
            <w:webHidden/>
          </w:rPr>
          <w:fldChar w:fldCharType="separate"/>
        </w:r>
        <w:r w:rsidR="00AB4DB0" w:rsidRPr="008F15D7">
          <w:rPr>
            <w:noProof/>
            <w:webHidden/>
          </w:rPr>
          <w:t>6</w:t>
        </w:r>
        <w:r w:rsidR="00AB4DB0" w:rsidRPr="003F0486">
          <w:rPr>
            <w:noProof/>
            <w:webHidden/>
          </w:rPr>
          <w:fldChar w:fldCharType="end"/>
        </w:r>
      </w:hyperlink>
    </w:p>
    <w:p w14:paraId="1C73C74C" w14:textId="77777777" w:rsidR="00AB4DB0" w:rsidRPr="008F15D7" w:rsidRDefault="00BD1011" w:rsidP="000F32B9">
      <w:pPr>
        <w:pStyle w:val="TableofFigures"/>
        <w:jc w:val="both"/>
        <w:rPr>
          <w:rFonts w:asciiTheme="minorHAnsi" w:eastAsiaTheme="minorEastAsia" w:hAnsiTheme="minorHAnsi" w:cstheme="minorBidi"/>
          <w:noProof/>
          <w:lang w:val="en-US" w:eastAsia="en-US"/>
        </w:rPr>
      </w:pPr>
      <w:hyperlink w:anchor="_Toc435583434" w:history="1">
        <w:r w:rsidR="00AB4DB0" w:rsidRPr="003F0486">
          <w:rPr>
            <w:rStyle w:val="Hyperlink"/>
            <w:noProof/>
            <w:color w:val="auto"/>
          </w:rPr>
          <w:t>Table 2</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Timing of Astronomical Events.</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_Toc435583434 \h </w:instrText>
        </w:r>
        <w:r w:rsidR="00AB4DB0" w:rsidRPr="003F0486">
          <w:rPr>
            <w:noProof/>
            <w:webHidden/>
          </w:rPr>
        </w:r>
        <w:r w:rsidR="00AB4DB0" w:rsidRPr="003F0486">
          <w:rPr>
            <w:noProof/>
            <w:webHidden/>
          </w:rPr>
          <w:fldChar w:fldCharType="separate"/>
        </w:r>
        <w:r w:rsidR="00AB4DB0" w:rsidRPr="008F15D7">
          <w:rPr>
            <w:noProof/>
            <w:webHidden/>
          </w:rPr>
          <w:t>6</w:t>
        </w:r>
        <w:r w:rsidR="00AB4DB0" w:rsidRPr="003F0486">
          <w:rPr>
            <w:noProof/>
            <w:webHidden/>
          </w:rPr>
          <w:fldChar w:fldCharType="end"/>
        </w:r>
      </w:hyperlink>
    </w:p>
    <w:p w14:paraId="20B178F1" w14:textId="77777777" w:rsidR="00AB4DB0" w:rsidRPr="008F15D7" w:rsidRDefault="00BD1011" w:rsidP="000F32B9">
      <w:pPr>
        <w:pStyle w:val="TableofFigures"/>
        <w:jc w:val="both"/>
        <w:rPr>
          <w:rFonts w:asciiTheme="minorHAnsi" w:eastAsiaTheme="minorEastAsia" w:hAnsiTheme="minorHAnsi" w:cstheme="minorBidi"/>
          <w:noProof/>
          <w:lang w:val="en-US" w:eastAsia="en-US"/>
        </w:rPr>
      </w:pPr>
      <w:hyperlink w:anchor="_Toc435583435" w:history="1">
        <w:r w:rsidR="00AB4DB0" w:rsidRPr="003F0486">
          <w:rPr>
            <w:rStyle w:val="Hyperlink"/>
            <w:noProof/>
            <w:color w:val="auto"/>
          </w:rPr>
          <w:t>Table 3</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suns elevation on ambient light level in fine weather.</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_Toc435583435 \h </w:instrText>
        </w:r>
        <w:r w:rsidR="00AB4DB0" w:rsidRPr="003F0486">
          <w:rPr>
            <w:noProof/>
            <w:webHidden/>
          </w:rPr>
        </w:r>
        <w:r w:rsidR="00AB4DB0" w:rsidRPr="003F0486">
          <w:rPr>
            <w:noProof/>
            <w:webHidden/>
          </w:rPr>
          <w:fldChar w:fldCharType="separate"/>
        </w:r>
        <w:r w:rsidR="00AB4DB0" w:rsidRPr="008F15D7">
          <w:rPr>
            <w:noProof/>
            <w:webHidden/>
          </w:rPr>
          <w:t>7</w:t>
        </w:r>
        <w:r w:rsidR="00AB4DB0" w:rsidRPr="003F0486">
          <w:rPr>
            <w:noProof/>
            <w:webHidden/>
          </w:rPr>
          <w:fldChar w:fldCharType="end"/>
        </w:r>
      </w:hyperlink>
    </w:p>
    <w:p w14:paraId="53797038" w14:textId="77777777" w:rsidR="00AB4DB0" w:rsidRPr="008F15D7" w:rsidRDefault="00BD1011" w:rsidP="000F32B9">
      <w:pPr>
        <w:pStyle w:val="TableofFigures"/>
        <w:jc w:val="both"/>
        <w:rPr>
          <w:rFonts w:asciiTheme="minorHAnsi" w:eastAsiaTheme="minorEastAsia" w:hAnsiTheme="minorHAnsi" w:cstheme="minorBidi"/>
          <w:noProof/>
          <w:lang w:val="en-US" w:eastAsia="en-US"/>
        </w:rPr>
      </w:pPr>
      <w:hyperlink w:anchor="_Toc435583436" w:history="1">
        <w:r w:rsidR="00AB4DB0" w:rsidRPr="003F0486">
          <w:rPr>
            <w:rStyle w:val="Hyperlink"/>
            <w:noProof/>
            <w:color w:val="auto"/>
          </w:rPr>
          <w:t>Table 4</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measuring instrument orientation on measured light level</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_Toc435583436 \h </w:instrText>
        </w:r>
        <w:r w:rsidR="00AB4DB0" w:rsidRPr="003F0486">
          <w:rPr>
            <w:noProof/>
            <w:webHidden/>
          </w:rPr>
        </w:r>
        <w:r w:rsidR="00AB4DB0" w:rsidRPr="003F0486">
          <w:rPr>
            <w:noProof/>
            <w:webHidden/>
          </w:rPr>
          <w:fldChar w:fldCharType="separate"/>
        </w:r>
        <w:r w:rsidR="00AB4DB0" w:rsidRPr="008F15D7">
          <w:rPr>
            <w:noProof/>
            <w:webHidden/>
          </w:rPr>
          <w:t>8</w:t>
        </w:r>
        <w:r w:rsidR="00AB4DB0" w:rsidRPr="003F0486">
          <w:rPr>
            <w:noProof/>
            <w:webHidden/>
          </w:rPr>
          <w:fldChar w:fldCharType="end"/>
        </w:r>
      </w:hyperlink>
    </w:p>
    <w:p w14:paraId="74D2F6CC" w14:textId="77777777" w:rsidR="00AB4DB0" w:rsidRPr="008F15D7" w:rsidRDefault="00BD1011" w:rsidP="000F32B9">
      <w:pPr>
        <w:pStyle w:val="TableofFigures"/>
        <w:jc w:val="both"/>
        <w:rPr>
          <w:rFonts w:asciiTheme="minorHAnsi" w:eastAsiaTheme="minorEastAsia" w:hAnsiTheme="minorHAnsi" w:cstheme="minorBidi"/>
          <w:noProof/>
          <w:lang w:val="en-US" w:eastAsia="en-US"/>
        </w:rPr>
      </w:pPr>
      <w:hyperlink w:anchor="_Toc435583437" w:history="1">
        <w:r w:rsidR="00AB4DB0" w:rsidRPr="003F0486">
          <w:rPr>
            <w:rStyle w:val="Hyperlink"/>
            <w:noProof/>
            <w:color w:val="auto"/>
          </w:rPr>
          <w:t>Table 5</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measuring instrument orientation on measured light level</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_Toc435583437 \h </w:instrText>
        </w:r>
        <w:r w:rsidR="00AB4DB0" w:rsidRPr="003F0486">
          <w:rPr>
            <w:noProof/>
            <w:webHidden/>
          </w:rPr>
        </w:r>
        <w:r w:rsidR="00AB4DB0" w:rsidRPr="003F0486">
          <w:rPr>
            <w:noProof/>
            <w:webHidden/>
          </w:rPr>
          <w:fldChar w:fldCharType="separate"/>
        </w:r>
        <w:r w:rsidR="00AB4DB0" w:rsidRPr="008F15D7">
          <w:rPr>
            <w:noProof/>
            <w:webHidden/>
          </w:rPr>
          <w:t>9</w:t>
        </w:r>
        <w:r w:rsidR="00AB4DB0" w:rsidRPr="003F0486">
          <w:rPr>
            <w:noProof/>
            <w:webHidden/>
          </w:rPr>
          <w:fldChar w:fldCharType="end"/>
        </w:r>
      </w:hyperlink>
    </w:p>
    <w:p w14:paraId="5C52E3DF" w14:textId="77777777" w:rsidR="00AB4DB0" w:rsidRPr="008F15D7" w:rsidRDefault="00BD1011" w:rsidP="000F32B9">
      <w:pPr>
        <w:pStyle w:val="TableofFigures"/>
        <w:jc w:val="both"/>
        <w:rPr>
          <w:rFonts w:asciiTheme="minorHAnsi" w:eastAsiaTheme="minorEastAsia" w:hAnsiTheme="minorHAnsi" w:cstheme="minorBidi"/>
          <w:noProof/>
          <w:lang w:val="en-US" w:eastAsia="en-US"/>
        </w:rPr>
      </w:pPr>
      <w:hyperlink w:anchor="_Toc435583438" w:history="1">
        <w:r w:rsidR="00AB4DB0" w:rsidRPr="003F0486">
          <w:rPr>
            <w:rStyle w:val="Hyperlink"/>
            <w:noProof/>
            <w:color w:val="auto"/>
          </w:rPr>
          <w:t>Table 6</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Period between Twilight Civil and Sunrise (elevation of the sun from - 6°~ 0°)</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_Toc435583438 \h </w:instrText>
        </w:r>
        <w:r w:rsidR="00AB4DB0" w:rsidRPr="003F0486">
          <w:rPr>
            <w:noProof/>
            <w:webHidden/>
          </w:rPr>
        </w:r>
        <w:r w:rsidR="00AB4DB0" w:rsidRPr="003F0486">
          <w:rPr>
            <w:noProof/>
            <w:webHidden/>
          </w:rPr>
          <w:fldChar w:fldCharType="separate"/>
        </w:r>
        <w:r w:rsidR="00AB4DB0" w:rsidRPr="008F15D7">
          <w:rPr>
            <w:noProof/>
            <w:webHidden/>
          </w:rPr>
          <w:t>10</w:t>
        </w:r>
        <w:r w:rsidR="00AB4DB0" w:rsidRPr="003F0486">
          <w:rPr>
            <w:noProof/>
            <w:webHidden/>
          </w:rPr>
          <w:fldChar w:fldCharType="end"/>
        </w:r>
      </w:hyperlink>
    </w:p>
    <w:p w14:paraId="72FCD446" w14:textId="77777777" w:rsidR="00986D5A" w:rsidRPr="008F15D7" w:rsidRDefault="00C92711" w:rsidP="000F32B9">
      <w:pPr>
        <w:ind w:right="0"/>
        <w:jc w:val="both"/>
      </w:pPr>
      <w:r w:rsidRPr="003F0486">
        <w:fldChar w:fldCharType="end"/>
      </w:r>
    </w:p>
    <w:p w14:paraId="686881B4" w14:textId="77777777" w:rsidR="00986D5A" w:rsidRPr="008F15D7" w:rsidRDefault="00986D5A" w:rsidP="000F32B9">
      <w:pPr>
        <w:pStyle w:val="Title"/>
        <w:ind w:right="0"/>
        <w:jc w:val="both"/>
      </w:pPr>
      <w:bookmarkStart w:id="13" w:name="_Toc435603712"/>
      <w:r w:rsidRPr="008F15D7">
        <w:t>Index of Figures</w:t>
      </w:r>
      <w:bookmarkEnd w:id="13"/>
    </w:p>
    <w:p w14:paraId="0C44D566" w14:textId="77777777" w:rsidR="00AE572E" w:rsidRPr="008F15D7" w:rsidRDefault="00C92711" w:rsidP="000F32B9">
      <w:pPr>
        <w:pStyle w:val="TableofFigures"/>
        <w:ind w:right="0"/>
        <w:jc w:val="both"/>
        <w:rPr>
          <w:rFonts w:asciiTheme="minorHAnsi" w:eastAsiaTheme="minorEastAsia" w:hAnsiTheme="minorHAnsi" w:cstheme="minorBidi"/>
          <w:noProof/>
          <w:lang w:val="en-US" w:eastAsia="en-US"/>
        </w:rPr>
      </w:pPr>
      <w:r w:rsidRPr="003F0486">
        <w:fldChar w:fldCharType="begin"/>
      </w:r>
      <w:r w:rsidR="00986D5A" w:rsidRPr="008F15D7">
        <w:instrText xml:space="preserve"> TOC \h \z \t "Figure_#" \c </w:instrText>
      </w:r>
      <w:r w:rsidRPr="003F0486">
        <w:fldChar w:fldCharType="separate"/>
      </w:r>
      <w:hyperlink w:anchor="_Toc435580686" w:history="1">
        <w:r w:rsidR="00AE572E" w:rsidRPr="003F0486">
          <w:rPr>
            <w:rStyle w:val="Hyperlink"/>
            <w:noProof/>
            <w:color w:val="auto"/>
          </w:rPr>
          <w:t>Figure 1</w:t>
        </w:r>
        <w:r w:rsidR="00AE572E" w:rsidRPr="008F15D7">
          <w:rPr>
            <w:rFonts w:asciiTheme="minorHAnsi" w:eastAsiaTheme="minorEastAsia" w:hAnsiTheme="minorHAnsi" w:cstheme="minorBidi"/>
            <w:noProof/>
            <w:lang w:val="en-US" w:eastAsia="en-US"/>
          </w:rPr>
          <w:tab/>
        </w:r>
        <w:r w:rsidR="00AE572E" w:rsidRPr="003F0486">
          <w:rPr>
            <w:rStyle w:val="Hyperlink"/>
            <w:noProof/>
            <w:color w:val="auto"/>
          </w:rPr>
          <w:t>Power spectrum of solar radiation versus photon energy and wavelength for different conditions (adopted from Jackson, 1975)</w:t>
        </w:r>
        <w:r w:rsidR="00AE572E" w:rsidRPr="008F15D7">
          <w:rPr>
            <w:noProof/>
            <w:webHidden/>
          </w:rPr>
          <w:tab/>
        </w:r>
        <w:r w:rsidR="00AE572E" w:rsidRPr="003F0486">
          <w:rPr>
            <w:noProof/>
            <w:webHidden/>
          </w:rPr>
          <w:fldChar w:fldCharType="begin"/>
        </w:r>
        <w:r w:rsidR="00AE572E" w:rsidRPr="008F15D7">
          <w:rPr>
            <w:noProof/>
            <w:webHidden/>
          </w:rPr>
          <w:instrText xml:space="preserve"> PAGEREF _Toc435580686 \h </w:instrText>
        </w:r>
        <w:r w:rsidR="00AE572E" w:rsidRPr="003F0486">
          <w:rPr>
            <w:noProof/>
            <w:webHidden/>
          </w:rPr>
        </w:r>
        <w:r w:rsidR="00AE572E" w:rsidRPr="003F0486">
          <w:rPr>
            <w:noProof/>
            <w:webHidden/>
          </w:rPr>
          <w:fldChar w:fldCharType="separate"/>
        </w:r>
        <w:r w:rsidR="00AE572E" w:rsidRPr="008F15D7">
          <w:rPr>
            <w:noProof/>
            <w:webHidden/>
          </w:rPr>
          <w:t>12</w:t>
        </w:r>
        <w:r w:rsidR="00AE572E" w:rsidRPr="003F0486">
          <w:rPr>
            <w:noProof/>
            <w:webHidden/>
          </w:rPr>
          <w:fldChar w:fldCharType="end"/>
        </w:r>
      </w:hyperlink>
    </w:p>
    <w:p w14:paraId="47BB58F6" w14:textId="77777777" w:rsidR="00AE572E" w:rsidRPr="008F15D7" w:rsidRDefault="00BD1011" w:rsidP="000F32B9">
      <w:pPr>
        <w:pStyle w:val="TableofFigures"/>
        <w:ind w:right="0"/>
        <w:jc w:val="both"/>
        <w:rPr>
          <w:rFonts w:asciiTheme="minorHAnsi" w:eastAsiaTheme="minorEastAsia" w:hAnsiTheme="minorHAnsi" w:cstheme="minorBidi"/>
          <w:noProof/>
          <w:lang w:val="en-US" w:eastAsia="en-US"/>
        </w:rPr>
      </w:pPr>
      <w:hyperlink w:anchor="_Toc435580687" w:history="1">
        <w:r w:rsidR="00AE572E" w:rsidRPr="003F0486">
          <w:rPr>
            <w:rStyle w:val="Hyperlink"/>
            <w:noProof/>
            <w:color w:val="auto"/>
          </w:rPr>
          <w:t>Figure 2</w:t>
        </w:r>
        <w:r w:rsidR="00AE572E" w:rsidRPr="008F15D7">
          <w:rPr>
            <w:rFonts w:asciiTheme="minorHAnsi" w:eastAsiaTheme="minorEastAsia" w:hAnsiTheme="minorHAnsi" w:cstheme="minorBidi"/>
            <w:noProof/>
            <w:lang w:val="en-US" w:eastAsia="en-US"/>
          </w:rPr>
          <w:tab/>
        </w:r>
        <w:r w:rsidR="00AE572E" w:rsidRPr="003F0486">
          <w:rPr>
            <w:rStyle w:val="Hyperlink"/>
            <w:noProof/>
            <w:color w:val="auto"/>
          </w:rPr>
          <w:t>Hysteresis in AtoN light switching</w:t>
        </w:r>
        <w:r w:rsidR="00AE572E" w:rsidRPr="008F15D7">
          <w:rPr>
            <w:noProof/>
            <w:webHidden/>
          </w:rPr>
          <w:tab/>
        </w:r>
        <w:r w:rsidR="00AE572E" w:rsidRPr="003F0486">
          <w:rPr>
            <w:noProof/>
            <w:webHidden/>
          </w:rPr>
          <w:fldChar w:fldCharType="begin"/>
        </w:r>
        <w:r w:rsidR="00AE572E" w:rsidRPr="008F15D7">
          <w:rPr>
            <w:noProof/>
            <w:webHidden/>
          </w:rPr>
          <w:instrText xml:space="preserve"> PAGEREF _Toc435580687 \h </w:instrText>
        </w:r>
        <w:r w:rsidR="00AE572E" w:rsidRPr="003F0486">
          <w:rPr>
            <w:noProof/>
            <w:webHidden/>
          </w:rPr>
        </w:r>
        <w:r w:rsidR="00AE572E" w:rsidRPr="003F0486">
          <w:rPr>
            <w:noProof/>
            <w:webHidden/>
          </w:rPr>
          <w:fldChar w:fldCharType="separate"/>
        </w:r>
        <w:r w:rsidR="00AE572E" w:rsidRPr="008F15D7">
          <w:rPr>
            <w:noProof/>
            <w:webHidden/>
          </w:rPr>
          <w:t>13</w:t>
        </w:r>
        <w:r w:rsidR="00AE572E" w:rsidRPr="003F0486">
          <w:rPr>
            <w:noProof/>
            <w:webHidden/>
          </w:rPr>
          <w:fldChar w:fldCharType="end"/>
        </w:r>
      </w:hyperlink>
    </w:p>
    <w:p w14:paraId="7950A3F7" w14:textId="77777777" w:rsidR="00986D5A" w:rsidRPr="008F15D7" w:rsidRDefault="00C92711" w:rsidP="000F32B9">
      <w:pPr>
        <w:ind w:right="0"/>
        <w:jc w:val="both"/>
      </w:pPr>
      <w:r w:rsidRPr="003F0486">
        <w:fldChar w:fldCharType="end"/>
      </w:r>
    </w:p>
    <w:p w14:paraId="25AF2954" w14:textId="77777777" w:rsidR="009E1230" w:rsidRPr="008F15D7" w:rsidRDefault="00460028" w:rsidP="000F32B9">
      <w:pPr>
        <w:pStyle w:val="Title"/>
        <w:jc w:val="both"/>
      </w:pPr>
      <w:r w:rsidRPr="008F15D7">
        <w:br w:type="page"/>
      </w:r>
      <w:bookmarkStart w:id="14" w:name="_Toc435603713"/>
      <w:r w:rsidR="00F15F15" w:rsidRPr="008F15D7">
        <w:lastRenderedPageBreak/>
        <w:t>Levels and Methods for Activation and Control of AtoN Lights</w:t>
      </w:r>
      <w:bookmarkEnd w:id="14"/>
      <w:r w:rsidR="00986D5A" w:rsidRPr="008F15D7">
        <w:t xml:space="preserve"> </w:t>
      </w:r>
    </w:p>
    <w:p w14:paraId="4BD132E3" w14:textId="77777777" w:rsidR="00AE572E" w:rsidRPr="008F15D7" w:rsidRDefault="00AE572E" w:rsidP="000F32B9">
      <w:pPr>
        <w:pStyle w:val="Heading1"/>
        <w:numPr>
          <w:ilvl w:val="0"/>
          <w:numId w:val="10"/>
        </w:numPr>
        <w:jc w:val="both"/>
      </w:pPr>
      <w:bookmarkStart w:id="15" w:name="_Toc435579072"/>
      <w:bookmarkStart w:id="16" w:name="_Toc435579906"/>
      <w:bookmarkStart w:id="17" w:name="_Toc435603714"/>
      <w:r w:rsidRPr="008F15D7">
        <w:t>Introduction</w:t>
      </w:r>
      <w:bookmarkEnd w:id="15"/>
      <w:bookmarkEnd w:id="16"/>
      <w:bookmarkEnd w:id="17"/>
    </w:p>
    <w:p w14:paraId="339A1139" w14:textId="77777777" w:rsidR="00AE572E" w:rsidRPr="008F15D7" w:rsidRDefault="00AE572E" w:rsidP="000F32B9">
      <w:pPr>
        <w:pStyle w:val="BodyText"/>
      </w:pPr>
      <w:r w:rsidRPr="008F15D7">
        <w:t>The most important aspect of a primary or secondary battery powered system design is the calcu</w:t>
      </w:r>
      <w:r w:rsidR="000674E4">
        <w:t>lation of the daily energy load ([4]).</w:t>
      </w:r>
      <w:r w:rsidRPr="008F15D7">
        <w:t xml:space="preserve">  In order to conserve energy, AtoN lights which are only required during hours of darkness are switched off during daylight hours.  For lighted aids to navigation that only operate at night, the switch-on / switch-off times can be regulated by either time switches</w:t>
      </w:r>
      <w:r w:rsidRPr="003F0486">
        <w:t>,</w:t>
      </w:r>
      <w:r w:rsidRPr="008F15D7">
        <w:t xml:space="preserve"> </w:t>
      </w:r>
      <w:r w:rsidRPr="003F0486">
        <w:t>GNSS synchronisation, a real time clock</w:t>
      </w:r>
      <w:r w:rsidRPr="008F15D7">
        <w:t>, photo-sensitive devices</w:t>
      </w:r>
      <w:ins w:id="18" w:author="Aivar" w:date="2016-04-13T13:19:00Z">
        <w:r w:rsidR="003738CE">
          <w:t xml:space="preserve"> (daylight switch</w:t>
        </w:r>
      </w:ins>
      <w:ins w:id="19" w:author="Aivar" w:date="2016-04-13T13:20:00Z">
        <w:r w:rsidR="003738CE">
          <w:t>es</w:t>
        </w:r>
      </w:ins>
      <w:ins w:id="20" w:author="Aivar" w:date="2016-04-13T13:19:00Z">
        <w:r w:rsidR="003738CE">
          <w:t>, photosensors</w:t>
        </w:r>
      </w:ins>
      <w:ins w:id="21" w:author="Aivar" w:date="2016-04-13T13:20:00Z">
        <w:r w:rsidR="006B5E6F">
          <w:t>,</w:t>
        </w:r>
      </w:ins>
      <w:ins w:id="22" w:author="Aivar" w:date="2016-04-13T13:22:00Z">
        <w:r w:rsidR="006B5E6F">
          <w:t xml:space="preserve"> </w:t>
        </w:r>
      </w:ins>
      <w:ins w:id="23" w:author="Aivar" w:date="2016-04-13T13:25:00Z">
        <w:r w:rsidR="00D03B46">
          <w:t xml:space="preserve">-cells, </w:t>
        </w:r>
      </w:ins>
      <w:ins w:id="24" w:author="Aivar" w:date="2016-04-13T13:22:00Z">
        <w:r w:rsidR="006B5E6F">
          <w:t>-diodes or transistors,</w:t>
        </w:r>
      </w:ins>
      <w:ins w:id="25" w:author="Aivar" w:date="2016-04-13T13:20:00Z">
        <w:r w:rsidR="006B5E6F">
          <w:t xml:space="preserve"> </w:t>
        </w:r>
      </w:ins>
      <w:ins w:id="26" w:author="Aivar" w:date="2016-04-13T13:23:00Z">
        <w:r w:rsidR="006B5E6F">
          <w:t xml:space="preserve">light dependent resistors - </w:t>
        </w:r>
      </w:ins>
      <w:ins w:id="27" w:author="Aivar" w:date="2016-04-13T13:20:00Z">
        <w:r w:rsidR="006B5E6F">
          <w:t>LDR</w:t>
        </w:r>
      </w:ins>
      <w:ins w:id="28" w:author="Aivar" w:date="2016-04-13T13:19:00Z">
        <w:r w:rsidR="003738CE">
          <w:t>)</w:t>
        </w:r>
      </w:ins>
      <w:r w:rsidRPr="008F15D7">
        <w:t xml:space="preserve"> that are calibrated to correspond to a nominated illuminance level</w:t>
      </w:r>
      <w:r w:rsidRPr="003F0486">
        <w:t>, and external systems</w:t>
      </w:r>
      <w:r w:rsidRPr="008F15D7">
        <w:t>.</w:t>
      </w:r>
      <w:ins w:id="29" w:author="Aivar" w:date="2016-04-13T12:58:00Z">
        <w:r w:rsidR="00765577">
          <w:t xml:space="preserve"> Daylight dependent control of AtoN </w:t>
        </w:r>
      </w:ins>
      <w:ins w:id="30" w:author="Aivar" w:date="2016-04-13T12:59:00Z">
        <w:r w:rsidR="00765577">
          <w:t xml:space="preserve">light operation is still the dominant method </w:t>
        </w:r>
      </w:ins>
      <w:ins w:id="31" w:author="Aivar" w:date="2016-04-13T13:01:00Z">
        <w:r w:rsidR="00765577">
          <w:t>f</w:t>
        </w:r>
      </w:ins>
      <w:ins w:id="32" w:author="Aivar" w:date="2016-04-13T12:59:00Z">
        <w:r w:rsidR="00765577">
          <w:t>o</w:t>
        </w:r>
      </w:ins>
      <w:ins w:id="33" w:author="Aivar" w:date="2016-04-13T13:01:00Z">
        <w:r w:rsidR="00765577">
          <w:t>r</w:t>
        </w:r>
      </w:ins>
      <w:ins w:id="34" w:author="Aivar" w:date="2016-04-13T12:59:00Z">
        <w:r w:rsidR="00765577">
          <w:t xml:space="preserve"> activation</w:t>
        </w:r>
      </w:ins>
      <w:ins w:id="35" w:author="Aivar" w:date="2016-04-13T13:00:00Z">
        <w:r w:rsidR="00765577">
          <w:t xml:space="preserve"> or changing the luminous intensity (mode) from daytime to night time. </w:t>
        </w:r>
      </w:ins>
      <w:ins w:id="36" w:author="Aivar" w:date="2016-04-13T12:59:00Z">
        <w:r w:rsidR="00765577">
          <w:t xml:space="preserve"> </w:t>
        </w:r>
      </w:ins>
    </w:p>
    <w:p w14:paraId="38937A9E" w14:textId="77777777" w:rsidR="00AE572E" w:rsidRPr="008F15D7" w:rsidRDefault="00AE572E" w:rsidP="000F32B9">
      <w:pPr>
        <w:pStyle w:val="BodyText"/>
      </w:pPr>
      <w:r w:rsidRPr="008F15D7">
        <w:t>In other applications, high power day time lights must be switched to lower intensity at night time in order to avoid glare, or lights may be switched on or intensity increased during periods of poor visibility in fog.</w:t>
      </w:r>
    </w:p>
    <w:p w14:paraId="0CD3E11C" w14:textId="77777777" w:rsidR="00AE572E" w:rsidRPr="003F0486" w:rsidRDefault="00AE572E" w:rsidP="000F32B9">
      <w:pPr>
        <w:pStyle w:val="BodyText"/>
      </w:pPr>
      <w:r w:rsidRPr="008F15D7">
        <w:t xml:space="preserve">Time switch control switches the light on and off at </w:t>
      </w:r>
      <w:r w:rsidR="00487EAC" w:rsidRPr="008F15D7">
        <w:t>pre-set</w:t>
      </w:r>
      <w:r w:rsidRPr="008F15D7">
        <w:t xml:space="preserve"> times and requires a knowledge of the optimum switching time in morning and evening.  In addition, the time switch must have a solar dial facility, so that the set times are automatically adjusted as seasons and length of day vary.  Time switches cannot be used to switch the light on during periods of poor visibility. </w:t>
      </w:r>
      <w:r w:rsidRPr="003F0486">
        <w:t>A manual switch or remote system may be used in overriding the light on and off during these times of poor visibility.</w:t>
      </w:r>
    </w:p>
    <w:p w14:paraId="376F9D41" w14:textId="77777777" w:rsidR="00AE572E" w:rsidRPr="008F15D7" w:rsidRDefault="00AE572E" w:rsidP="000F32B9">
      <w:pPr>
        <w:pStyle w:val="BodyText"/>
      </w:pPr>
      <w:r w:rsidRPr="008F15D7">
        <w:t>Photosensitive devices do not suffer from these limitations.  Since operation is dependent on ambient light level, photosensitive switches automatically adjust to varying seasons and weather conditions.  They therefore provide the Mariner with the optimum AtoN service with minimum energy consumption</w:t>
      </w:r>
    </w:p>
    <w:p w14:paraId="4FF0954A" w14:textId="77777777" w:rsidR="00AE572E" w:rsidRPr="003F0486" w:rsidRDefault="00AE572E" w:rsidP="000F32B9">
      <w:pPr>
        <w:pStyle w:val="BodyText"/>
      </w:pPr>
      <w:r w:rsidRPr="008F15D7">
        <w:t>There are however conflicting requirements when using photosensitive daylight switches.  If the selected ambient light level at which the light switches on is too high, the navigational light will be on for a long time.  Energy resources will be wasted and the operational life of lanterns will be shortened.  If the switching level is too low, the navigational light will not switch on until sometime later and will be turned off earlier, thereby reducing the effectiveness of the navigation mark in its aid-to-navigation function and increasing the hazard to vessels and the risk of collision.  In extreme cases bright moonlight may cause the light to switch off during the night if the switching level is set incorrectly.  The problem of later switching on is that heavy overcast may cause the light to switch on during daylight.</w:t>
      </w:r>
    </w:p>
    <w:p w14:paraId="5B9C0715" w14:textId="77777777" w:rsidR="00AE572E" w:rsidRPr="008F15D7" w:rsidRDefault="00AE572E" w:rsidP="000F32B9">
      <w:pPr>
        <w:pStyle w:val="Heading2"/>
        <w:numPr>
          <w:ilvl w:val="1"/>
          <w:numId w:val="10"/>
        </w:numPr>
        <w:jc w:val="both"/>
      </w:pPr>
      <w:bookmarkStart w:id="37" w:name="_Toc225431710"/>
      <w:bookmarkStart w:id="38" w:name="_Toc225489862"/>
      <w:bookmarkStart w:id="39" w:name="_Toc435579073"/>
      <w:bookmarkStart w:id="40" w:name="_Toc435579907"/>
      <w:bookmarkStart w:id="41" w:name="_Toc435603715"/>
      <w:r w:rsidRPr="008F15D7">
        <w:t>Scope</w:t>
      </w:r>
      <w:bookmarkEnd w:id="37"/>
      <w:bookmarkEnd w:id="38"/>
      <w:bookmarkEnd w:id="39"/>
      <w:bookmarkEnd w:id="40"/>
      <w:bookmarkEnd w:id="41"/>
    </w:p>
    <w:p w14:paraId="0BC88A3F" w14:textId="77777777" w:rsidR="00AE572E" w:rsidRPr="008F15D7" w:rsidRDefault="00AE572E" w:rsidP="000F32B9">
      <w:pPr>
        <w:pStyle w:val="BodyText"/>
      </w:pPr>
      <w:r w:rsidRPr="008F15D7">
        <w:t xml:space="preserve">This guideline has been developed to assist aids to navigation authorities when selecting </w:t>
      </w:r>
      <w:ins w:id="42" w:author="Aivar" w:date="2016-04-12T15:33:00Z">
        <w:r w:rsidR="001F7DB2">
          <w:t xml:space="preserve">methods for activation of AtoN lights, </w:t>
        </w:r>
      </w:ins>
      <w:r w:rsidRPr="008F15D7">
        <w:t>and measuring the ambient light levels at which AtoN lights should switch on and off.</w:t>
      </w:r>
    </w:p>
    <w:p w14:paraId="276C4FA8" w14:textId="77777777" w:rsidR="00AE572E" w:rsidRPr="008F15D7" w:rsidRDefault="00AE572E" w:rsidP="000F32B9">
      <w:pPr>
        <w:pStyle w:val="Heading1"/>
        <w:numPr>
          <w:ilvl w:val="0"/>
          <w:numId w:val="10"/>
        </w:numPr>
        <w:jc w:val="both"/>
      </w:pPr>
      <w:bookmarkStart w:id="43" w:name="_Toc225431711"/>
      <w:bookmarkStart w:id="44" w:name="_Toc225489863"/>
      <w:bookmarkStart w:id="45" w:name="_Toc435579074"/>
      <w:bookmarkStart w:id="46" w:name="_Toc435579908"/>
      <w:bookmarkStart w:id="47" w:name="_Toc435603716"/>
      <w:r w:rsidRPr="008F15D7">
        <w:t>AMBIENT LIGHT LEVELS</w:t>
      </w:r>
      <w:bookmarkEnd w:id="43"/>
      <w:bookmarkEnd w:id="44"/>
      <w:bookmarkEnd w:id="45"/>
      <w:bookmarkEnd w:id="46"/>
      <w:bookmarkEnd w:id="47"/>
    </w:p>
    <w:p w14:paraId="01389F6D" w14:textId="77777777" w:rsidR="00AE572E" w:rsidRPr="008F15D7" w:rsidRDefault="00AE572E" w:rsidP="000F32B9">
      <w:pPr>
        <w:pStyle w:val="BodyText"/>
      </w:pPr>
      <w:r w:rsidRPr="008F15D7">
        <w:t>The ambient light levels at which AtoN lights should switch on and off should be chosen so that the AtoN light switches on while the ambient light level is sufficiently high to allow safe navigation, while not switching on during overcast conditions when the AtoN is not necessary for safe navigation.  A number of studies have been carried out to assist this determination.</w:t>
      </w:r>
    </w:p>
    <w:p w14:paraId="7448BF55" w14:textId="77777777" w:rsidR="00AE572E" w:rsidRPr="008F15D7" w:rsidRDefault="00AE572E" w:rsidP="000F32B9">
      <w:pPr>
        <w:pStyle w:val="Heading2"/>
        <w:numPr>
          <w:ilvl w:val="1"/>
          <w:numId w:val="10"/>
        </w:numPr>
        <w:jc w:val="both"/>
      </w:pPr>
      <w:bookmarkStart w:id="48" w:name="_Toc225431712"/>
      <w:bookmarkStart w:id="49" w:name="_Toc336215"/>
      <w:r w:rsidRPr="008F15D7">
        <w:br w:type="page"/>
      </w:r>
      <w:bookmarkStart w:id="50" w:name="_Toc225489864"/>
      <w:bookmarkStart w:id="51" w:name="_Toc435579075"/>
      <w:bookmarkStart w:id="52" w:name="_Toc435579909"/>
      <w:bookmarkStart w:id="53" w:name="_Toc435603717"/>
      <w:r w:rsidRPr="008F15D7">
        <w:lastRenderedPageBreak/>
        <w:t>Typical ambient light levels</w:t>
      </w:r>
      <w:bookmarkEnd w:id="48"/>
      <w:bookmarkEnd w:id="50"/>
      <w:bookmarkEnd w:id="51"/>
      <w:bookmarkEnd w:id="52"/>
      <w:bookmarkEnd w:id="53"/>
    </w:p>
    <w:p w14:paraId="25E11C90" w14:textId="77777777" w:rsidR="00AE572E" w:rsidRPr="008F15D7" w:rsidRDefault="00AE572E" w:rsidP="000F32B9">
      <w:pPr>
        <w:pStyle w:val="BodyText"/>
      </w:pPr>
      <w:r w:rsidRPr="008F15D7">
        <w:t xml:space="preserve">Typical ambient light levels for different conditions are shown in </w:t>
      </w:r>
      <w:r w:rsidRPr="003F0486">
        <w:fldChar w:fldCharType="begin"/>
      </w:r>
      <w:r w:rsidRPr="008F15D7">
        <w:instrText xml:space="preserve"> REF _Ref225489892 \r \h </w:instrText>
      </w:r>
      <w:r w:rsidR="00FF222E">
        <w:instrText xml:space="preserve"> \* MERGEFORMAT </w:instrText>
      </w:r>
      <w:r w:rsidRPr="003F0486">
        <w:fldChar w:fldCharType="separate"/>
      </w:r>
      <w:r w:rsidRPr="008F15D7">
        <w:t>Table 1</w:t>
      </w:r>
      <w:r w:rsidRPr="003F0486">
        <w:fldChar w:fldCharType="end"/>
      </w:r>
      <w:r w:rsidRPr="008F15D7">
        <w:t>.</w:t>
      </w:r>
    </w:p>
    <w:p w14:paraId="481188EB" w14:textId="77777777" w:rsidR="00AE572E" w:rsidRPr="008F15D7" w:rsidRDefault="00AE572E" w:rsidP="000F32B9">
      <w:pPr>
        <w:pStyle w:val="Table"/>
        <w:jc w:val="both"/>
        <w:rPr>
          <w:szCs w:val="22"/>
        </w:rPr>
      </w:pPr>
      <w:bookmarkStart w:id="54" w:name="_Ref225489892"/>
      <w:bookmarkStart w:id="55" w:name="_Toc225767441"/>
      <w:bookmarkStart w:id="56" w:name="_Toc435579948"/>
      <w:bookmarkStart w:id="57" w:name="_Toc435583433"/>
      <w:r w:rsidRPr="008F15D7">
        <w:rPr>
          <w:bCs/>
          <w:iCs/>
          <w:szCs w:val="22"/>
        </w:rPr>
        <w:t>Typical ambient light levels</w:t>
      </w:r>
      <w:bookmarkEnd w:id="54"/>
      <w:bookmarkEnd w:id="55"/>
      <w:bookmarkEnd w:id="56"/>
      <w:bookmarkEnd w:id="57"/>
    </w:p>
    <w:tbl>
      <w:tblPr>
        <w:tblW w:w="831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0"/>
        <w:gridCol w:w="4152"/>
      </w:tblGrid>
      <w:tr w:rsidR="00AE572E" w:rsidRPr="008F15D7" w14:paraId="6A88A7B9" w14:textId="77777777" w:rsidTr="00F15F15">
        <w:tc>
          <w:tcPr>
            <w:tcW w:w="4160" w:type="dxa"/>
          </w:tcPr>
          <w:p w14:paraId="63BE7995" w14:textId="77777777" w:rsidR="00AE572E" w:rsidRPr="003F0486" w:rsidRDefault="00AE572E" w:rsidP="000F32B9">
            <w:pPr>
              <w:tabs>
                <w:tab w:val="right" w:leader="dot" w:pos="9000"/>
              </w:tabs>
              <w:spacing w:before="60" w:after="60"/>
              <w:jc w:val="both"/>
              <w:rPr>
                <w:b/>
                <w:bCs/>
                <w:sz w:val="20"/>
              </w:rPr>
            </w:pPr>
            <w:r w:rsidRPr="003F0486">
              <w:rPr>
                <w:b/>
                <w:bCs/>
                <w:sz w:val="20"/>
              </w:rPr>
              <w:t>Conditions</w:t>
            </w:r>
          </w:p>
        </w:tc>
        <w:tc>
          <w:tcPr>
            <w:tcW w:w="4152" w:type="dxa"/>
          </w:tcPr>
          <w:p w14:paraId="1D4B3DA5" w14:textId="77777777" w:rsidR="00AE572E" w:rsidRPr="003F0486" w:rsidRDefault="00AE572E" w:rsidP="000F32B9">
            <w:pPr>
              <w:tabs>
                <w:tab w:val="right" w:leader="dot" w:pos="9000"/>
              </w:tabs>
              <w:spacing w:before="60" w:after="60"/>
              <w:jc w:val="both"/>
              <w:rPr>
                <w:b/>
                <w:bCs/>
                <w:sz w:val="20"/>
              </w:rPr>
            </w:pPr>
            <w:r w:rsidRPr="003F0486">
              <w:rPr>
                <w:b/>
                <w:bCs/>
                <w:sz w:val="20"/>
              </w:rPr>
              <w:t>Ambient light levels (lux)</w:t>
            </w:r>
          </w:p>
        </w:tc>
      </w:tr>
      <w:tr w:rsidR="00AE572E" w:rsidRPr="008F15D7" w14:paraId="18692288" w14:textId="77777777" w:rsidTr="00F15F15">
        <w:tc>
          <w:tcPr>
            <w:tcW w:w="4160" w:type="dxa"/>
          </w:tcPr>
          <w:p w14:paraId="17975AAC"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Sunlight Direct Illumination</w:t>
            </w:r>
          </w:p>
        </w:tc>
        <w:tc>
          <w:tcPr>
            <w:tcW w:w="4152" w:type="dxa"/>
          </w:tcPr>
          <w:p w14:paraId="247E32A1" w14:textId="77777777" w:rsidR="00AE572E" w:rsidRPr="003F0486" w:rsidRDefault="00AE572E" w:rsidP="000F32B9">
            <w:pPr>
              <w:tabs>
                <w:tab w:val="right" w:leader="dot" w:pos="9000"/>
              </w:tabs>
              <w:spacing w:before="60" w:after="60"/>
              <w:jc w:val="both"/>
              <w:rPr>
                <w:sz w:val="18"/>
                <w:szCs w:val="18"/>
              </w:rPr>
            </w:pPr>
            <w:r w:rsidRPr="003F0486">
              <w:rPr>
                <w:sz w:val="18"/>
                <w:szCs w:val="18"/>
              </w:rPr>
              <w:t>1×10</w:t>
            </w:r>
            <w:r w:rsidRPr="003F0486">
              <w:rPr>
                <w:sz w:val="18"/>
                <w:szCs w:val="18"/>
                <w:vertAlign w:val="superscript"/>
              </w:rPr>
              <w:t xml:space="preserve">5   </w:t>
            </w:r>
            <w:r w:rsidRPr="003F0486">
              <w:rPr>
                <w:sz w:val="18"/>
                <w:szCs w:val="18"/>
              </w:rPr>
              <w:t>~  1.3×10</w:t>
            </w:r>
            <w:r w:rsidRPr="003F0486">
              <w:rPr>
                <w:sz w:val="18"/>
                <w:szCs w:val="18"/>
                <w:vertAlign w:val="superscript"/>
              </w:rPr>
              <w:t>5</w:t>
            </w:r>
          </w:p>
        </w:tc>
      </w:tr>
      <w:tr w:rsidR="00AE572E" w:rsidRPr="008F15D7" w14:paraId="06B10C61" w14:textId="77777777" w:rsidTr="00F15F15">
        <w:tc>
          <w:tcPr>
            <w:tcW w:w="4160" w:type="dxa"/>
          </w:tcPr>
          <w:p w14:paraId="145E7F4B"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Sunny Days in the Daytime</w:t>
            </w:r>
          </w:p>
        </w:tc>
        <w:tc>
          <w:tcPr>
            <w:tcW w:w="4152" w:type="dxa"/>
          </w:tcPr>
          <w:p w14:paraId="08462974" w14:textId="77777777" w:rsidR="00AE572E" w:rsidRPr="003F0486" w:rsidRDefault="00AE572E" w:rsidP="000F32B9">
            <w:pPr>
              <w:tabs>
                <w:tab w:val="right" w:leader="dot" w:pos="9000"/>
              </w:tabs>
              <w:spacing w:before="60" w:after="60"/>
              <w:jc w:val="both"/>
              <w:rPr>
                <w:sz w:val="18"/>
                <w:szCs w:val="18"/>
              </w:rPr>
            </w:pPr>
            <w:r w:rsidRPr="003F0486">
              <w:rPr>
                <w:sz w:val="18"/>
                <w:szCs w:val="18"/>
              </w:rPr>
              <w:t>1×10</w:t>
            </w:r>
            <w:r w:rsidRPr="003F0486">
              <w:rPr>
                <w:sz w:val="18"/>
                <w:szCs w:val="18"/>
                <w:vertAlign w:val="superscript"/>
              </w:rPr>
              <w:t xml:space="preserve">4   </w:t>
            </w:r>
            <w:r w:rsidRPr="003F0486">
              <w:rPr>
                <w:sz w:val="18"/>
                <w:szCs w:val="18"/>
              </w:rPr>
              <w:t>~  2×10</w:t>
            </w:r>
            <w:r w:rsidRPr="003F0486">
              <w:rPr>
                <w:sz w:val="18"/>
                <w:szCs w:val="18"/>
                <w:vertAlign w:val="superscript"/>
              </w:rPr>
              <w:t>4</w:t>
            </w:r>
          </w:p>
        </w:tc>
      </w:tr>
      <w:tr w:rsidR="00AE572E" w:rsidRPr="008F15D7" w14:paraId="414DD0BE" w14:textId="77777777" w:rsidTr="00F15F15">
        <w:tc>
          <w:tcPr>
            <w:tcW w:w="4160" w:type="dxa"/>
          </w:tcPr>
          <w:p w14:paraId="5134926B"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Cloudy Day</w:t>
            </w:r>
          </w:p>
        </w:tc>
        <w:tc>
          <w:tcPr>
            <w:tcW w:w="4152" w:type="dxa"/>
          </w:tcPr>
          <w:p w14:paraId="68E20103"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3</w:t>
            </w:r>
          </w:p>
        </w:tc>
      </w:tr>
      <w:tr w:rsidR="00AE572E" w:rsidRPr="008F15D7" w14:paraId="2D07C648" w14:textId="77777777" w:rsidTr="00F15F15">
        <w:tc>
          <w:tcPr>
            <w:tcW w:w="4160" w:type="dxa"/>
          </w:tcPr>
          <w:p w14:paraId="614DDE24"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Wholly Cloudy Day</w:t>
            </w:r>
          </w:p>
        </w:tc>
        <w:tc>
          <w:tcPr>
            <w:tcW w:w="4152" w:type="dxa"/>
          </w:tcPr>
          <w:p w14:paraId="034FF21C"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2</w:t>
            </w:r>
          </w:p>
        </w:tc>
      </w:tr>
      <w:tr w:rsidR="00AE572E" w:rsidRPr="008F15D7" w14:paraId="268F48CC" w14:textId="77777777" w:rsidTr="00F15F15">
        <w:tc>
          <w:tcPr>
            <w:tcW w:w="4160" w:type="dxa"/>
          </w:tcPr>
          <w:p w14:paraId="1E4E9526"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Civil Twilight Shadow</w:t>
            </w:r>
          </w:p>
        </w:tc>
        <w:tc>
          <w:tcPr>
            <w:tcW w:w="4152" w:type="dxa"/>
          </w:tcPr>
          <w:p w14:paraId="47BC86E1"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p>
        </w:tc>
      </w:tr>
      <w:tr w:rsidR="00AE572E" w:rsidRPr="008F15D7" w14:paraId="6D4BA26E" w14:textId="77777777" w:rsidTr="00F15F15">
        <w:tc>
          <w:tcPr>
            <w:tcW w:w="4160" w:type="dxa"/>
          </w:tcPr>
          <w:p w14:paraId="61E87287"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Dark Twilight Shadow</w:t>
            </w:r>
          </w:p>
        </w:tc>
        <w:tc>
          <w:tcPr>
            <w:tcW w:w="4152" w:type="dxa"/>
          </w:tcPr>
          <w:p w14:paraId="2D7E9CA1" w14:textId="77777777" w:rsidR="00AE572E" w:rsidRPr="003F0486" w:rsidRDefault="00AE572E" w:rsidP="000F32B9">
            <w:pPr>
              <w:tabs>
                <w:tab w:val="right" w:leader="dot" w:pos="9000"/>
              </w:tabs>
              <w:spacing w:before="60" w:after="60"/>
              <w:jc w:val="both"/>
              <w:rPr>
                <w:sz w:val="18"/>
                <w:szCs w:val="18"/>
              </w:rPr>
            </w:pPr>
            <w:r w:rsidRPr="003F0486">
              <w:rPr>
                <w:sz w:val="18"/>
                <w:szCs w:val="18"/>
              </w:rPr>
              <w:t>1</w:t>
            </w:r>
          </w:p>
        </w:tc>
      </w:tr>
      <w:tr w:rsidR="00AE572E" w:rsidRPr="008F15D7" w14:paraId="6E5A9070" w14:textId="77777777" w:rsidTr="00F15F15">
        <w:tc>
          <w:tcPr>
            <w:tcW w:w="4160" w:type="dxa"/>
          </w:tcPr>
          <w:p w14:paraId="09A33CEB"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Full Moon</w:t>
            </w:r>
          </w:p>
        </w:tc>
        <w:tc>
          <w:tcPr>
            <w:tcW w:w="4152" w:type="dxa"/>
          </w:tcPr>
          <w:p w14:paraId="5664A6A9"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-1</w:t>
            </w:r>
          </w:p>
        </w:tc>
      </w:tr>
      <w:tr w:rsidR="00AE572E" w:rsidRPr="008F15D7" w14:paraId="360C0D07" w14:textId="77777777" w:rsidTr="00F15F15">
        <w:tc>
          <w:tcPr>
            <w:tcW w:w="4160" w:type="dxa"/>
          </w:tcPr>
          <w:p w14:paraId="2363F9DF" w14:textId="77777777" w:rsidR="00AE572E" w:rsidRPr="003F0486" w:rsidRDefault="00AE572E" w:rsidP="000F32B9">
            <w:pPr>
              <w:tabs>
                <w:tab w:val="right" w:leader="dot" w:pos="9000"/>
              </w:tabs>
              <w:spacing w:before="60" w:after="60"/>
              <w:ind w:leftChars="91" w:left="200"/>
              <w:jc w:val="both"/>
              <w:rPr>
                <w:sz w:val="18"/>
                <w:szCs w:val="18"/>
              </w:rPr>
            </w:pPr>
            <w:r w:rsidRPr="003F0486">
              <w:rPr>
                <w:sz w:val="18"/>
                <w:szCs w:val="18"/>
              </w:rPr>
              <w:t>The Moon at the First Quarter (or The Moon at the Third Quarter)</w:t>
            </w:r>
          </w:p>
        </w:tc>
        <w:tc>
          <w:tcPr>
            <w:tcW w:w="4152" w:type="dxa"/>
          </w:tcPr>
          <w:p w14:paraId="4D75AA1E"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-2</w:t>
            </w:r>
          </w:p>
        </w:tc>
      </w:tr>
      <w:tr w:rsidR="00AE572E" w:rsidRPr="008F15D7" w14:paraId="6387142F" w14:textId="77777777" w:rsidTr="00F15F15">
        <w:tc>
          <w:tcPr>
            <w:tcW w:w="4160" w:type="dxa"/>
          </w:tcPr>
          <w:p w14:paraId="075C8E01"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Bright Sky Without Moon</w:t>
            </w:r>
          </w:p>
        </w:tc>
        <w:tc>
          <w:tcPr>
            <w:tcW w:w="4152" w:type="dxa"/>
          </w:tcPr>
          <w:p w14:paraId="04C06248"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-3</w:t>
            </w:r>
          </w:p>
        </w:tc>
      </w:tr>
      <w:tr w:rsidR="00AE572E" w:rsidRPr="008F15D7" w14:paraId="4D16D870" w14:textId="77777777" w:rsidTr="00F15F15">
        <w:tc>
          <w:tcPr>
            <w:tcW w:w="4160" w:type="dxa"/>
          </w:tcPr>
          <w:p w14:paraId="501E3979" w14:textId="77777777" w:rsidR="00AE572E" w:rsidRPr="003F0486" w:rsidRDefault="00AE572E" w:rsidP="000F32B9">
            <w:pPr>
              <w:tabs>
                <w:tab w:val="right" w:leader="dot" w:pos="9000"/>
              </w:tabs>
              <w:spacing w:before="60" w:after="60"/>
              <w:ind w:left="203"/>
              <w:jc w:val="both"/>
              <w:rPr>
                <w:sz w:val="18"/>
                <w:szCs w:val="18"/>
              </w:rPr>
            </w:pPr>
            <w:r w:rsidRPr="003F0486">
              <w:rPr>
                <w:sz w:val="18"/>
                <w:szCs w:val="18"/>
              </w:rPr>
              <w:t>Cloudy Sky Without Moon</w:t>
            </w:r>
          </w:p>
        </w:tc>
        <w:tc>
          <w:tcPr>
            <w:tcW w:w="4152" w:type="dxa"/>
          </w:tcPr>
          <w:p w14:paraId="328FAE1A" w14:textId="77777777"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-4</w:t>
            </w:r>
          </w:p>
        </w:tc>
      </w:tr>
    </w:tbl>
    <w:p w14:paraId="007A14FC" w14:textId="77777777" w:rsidR="00AE572E" w:rsidRPr="008F15D7" w:rsidRDefault="00AE572E" w:rsidP="000F32B9">
      <w:pPr>
        <w:pStyle w:val="Heading2"/>
        <w:numPr>
          <w:ilvl w:val="1"/>
          <w:numId w:val="10"/>
        </w:numPr>
        <w:jc w:val="both"/>
      </w:pPr>
      <w:bookmarkStart w:id="58" w:name="_Toc225431713"/>
      <w:bookmarkStart w:id="59" w:name="_Toc225489865"/>
      <w:bookmarkStart w:id="60" w:name="_Ref225490183"/>
      <w:bookmarkStart w:id="61" w:name="_Toc435579076"/>
      <w:bookmarkStart w:id="62" w:name="_Toc435579910"/>
      <w:bookmarkStart w:id="63" w:name="_Toc435603718"/>
      <w:r w:rsidRPr="008F15D7">
        <w:t>Timing of Astronomical Events</w:t>
      </w:r>
      <w:bookmarkEnd w:id="49"/>
      <w:bookmarkEnd w:id="58"/>
      <w:bookmarkEnd w:id="59"/>
      <w:bookmarkEnd w:id="60"/>
      <w:bookmarkEnd w:id="61"/>
      <w:bookmarkEnd w:id="62"/>
      <w:bookmarkEnd w:id="63"/>
    </w:p>
    <w:p w14:paraId="6683C848" w14:textId="77777777" w:rsidR="00AE572E" w:rsidRPr="008F15D7" w:rsidRDefault="00AE572E" w:rsidP="000F32B9">
      <w:pPr>
        <w:pStyle w:val="BodyText"/>
      </w:pPr>
      <w:r w:rsidRPr="008F15D7">
        <w:t xml:space="preserve">The astronomical events that define the transitions from day to night are shown in </w:t>
      </w:r>
      <w:r w:rsidRPr="003F0486">
        <w:fldChar w:fldCharType="begin"/>
      </w:r>
      <w:r w:rsidRPr="008F15D7">
        <w:instrText xml:space="preserve"> REF _Ref225489902 \r \h </w:instrText>
      </w:r>
      <w:r w:rsidR="00FF222E">
        <w:instrText xml:space="preserve"> \* MERGEFORMAT </w:instrText>
      </w:r>
      <w:r w:rsidRPr="003F0486">
        <w:fldChar w:fldCharType="separate"/>
      </w:r>
      <w:r w:rsidRPr="008F15D7">
        <w:t>Table 2</w:t>
      </w:r>
      <w:r w:rsidRPr="003F0486">
        <w:fldChar w:fldCharType="end"/>
      </w:r>
      <w:r w:rsidRPr="008F15D7">
        <w:t>.</w:t>
      </w:r>
      <w:r w:rsidRPr="003F0486">
        <w:rPr>
          <w:rStyle w:val="FootnoteReference"/>
        </w:rPr>
        <w:t>.</w:t>
      </w:r>
      <w:r w:rsidRPr="008F15D7">
        <w:rPr>
          <w:rStyle w:val="FootnoteReference"/>
        </w:rPr>
        <w:footnoteReference w:id="1"/>
      </w:r>
    </w:p>
    <w:p w14:paraId="68A76FF6" w14:textId="77777777" w:rsidR="00AE572E" w:rsidRPr="008F15D7" w:rsidRDefault="00AE572E" w:rsidP="000F32B9">
      <w:pPr>
        <w:pStyle w:val="Table"/>
        <w:jc w:val="both"/>
        <w:rPr>
          <w:b/>
        </w:rPr>
      </w:pPr>
      <w:bookmarkStart w:id="64" w:name="_Ref225489902"/>
      <w:bookmarkStart w:id="65" w:name="_Toc225767442"/>
      <w:bookmarkStart w:id="66" w:name="_Toc435579949"/>
      <w:bookmarkStart w:id="67" w:name="_Toc435583434"/>
      <w:r w:rsidRPr="008F15D7">
        <w:t>Timing of Astronomical Events.</w:t>
      </w:r>
      <w:bookmarkEnd w:id="64"/>
      <w:bookmarkEnd w:id="65"/>
      <w:bookmarkEnd w:id="66"/>
      <w:bookmarkEnd w:id="67"/>
    </w:p>
    <w:tbl>
      <w:tblPr>
        <w:tblW w:w="8505" w:type="dxa"/>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805"/>
        <w:gridCol w:w="2306"/>
        <w:gridCol w:w="1417"/>
        <w:gridCol w:w="2977"/>
      </w:tblGrid>
      <w:tr w:rsidR="00AE572E" w:rsidRPr="008F15D7" w14:paraId="43F62BFC" w14:textId="77777777" w:rsidTr="00F15F15">
        <w:trPr>
          <w:tblHeader/>
        </w:trPr>
        <w:tc>
          <w:tcPr>
            <w:tcW w:w="1805" w:type="dxa"/>
            <w:vAlign w:val="center"/>
          </w:tcPr>
          <w:p w14:paraId="7A7F14B1" w14:textId="77777777" w:rsidR="00AE572E" w:rsidRPr="008F15D7" w:rsidRDefault="00AE572E" w:rsidP="000F32B9">
            <w:pPr>
              <w:tabs>
                <w:tab w:val="left" w:pos="2268"/>
                <w:tab w:val="right" w:leader="dot" w:pos="8647"/>
                <w:tab w:val="right" w:leader="dot" w:pos="8789"/>
                <w:tab w:val="right" w:leader="dot" w:pos="8931"/>
                <w:tab w:val="right" w:leader="dot" w:pos="9000"/>
              </w:tabs>
              <w:ind w:right="34"/>
              <w:jc w:val="both"/>
              <w:rPr>
                <w:b/>
                <w:sz w:val="18"/>
                <w:szCs w:val="18"/>
              </w:rPr>
            </w:pPr>
            <w:r w:rsidRPr="008F15D7">
              <w:rPr>
                <w:b/>
                <w:sz w:val="18"/>
                <w:szCs w:val="18"/>
              </w:rPr>
              <w:t>Event</w:t>
            </w:r>
          </w:p>
        </w:tc>
        <w:tc>
          <w:tcPr>
            <w:tcW w:w="2306" w:type="dxa"/>
            <w:vAlign w:val="center"/>
          </w:tcPr>
          <w:p w14:paraId="7849D2D1" w14:textId="77777777"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Condition</w:t>
            </w:r>
          </w:p>
        </w:tc>
        <w:tc>
          <w:tcPr>
            <w:tcW w:w="1417" w:type="dxa"/>
            <w:vAlign w:val="center"/>
          </w:tcPr>
          <w:p w14:paraId="43299A54" w14:textId="77777777"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Typical Illumination</w:t>
            </w:r>
          </w:p>
          <w:p w14:paraId="2E1272D7" w14:textId="77777777"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(lux)</w:t>
            </w:r>
          </w:p>
        </w:tc>
        <w:tc>
          <w:tcPr>
            <w:tcW w:w="2977" w:type="dxa"/>
            <w:vAlign w:val="center"/>
          </w:tcPr>
          <w:p w14:paraId="14CC7248" w14:textId="77777777"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Comment</w:t>
            </w:r>
          </w:p>
          <w:p w14:paraId="0248F546" w14:textId="77777777"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(Assuming the absence of moonlight, artificial lighting or adverse atmospheric conditions)</w:t>
            </w:r>
          </w:p>
        </w:tc>
      </w:tr>
      <w:tr w:rsidR="00AE572E" w:rsidRPr="008F15D7" w14:paraId="0594116F" w14:textId="77777777" w:rsidTr="00F15F15">
        <w:tc>
          <w:tcPr>
            <w:tcW w:w="1805" w:type="dxa"/>
          </w:tcPr>
          <w:p w14:paraId="56024D2C" w14:textId="77777777"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Sunset/Sunrise</w:t>
            </w:r>
          </w:p>
        </w:tc>
        <w:tc>
          <w:tcPr>
            <w:tcW w:w="2306" w:type="dxa"/>
          </w:tcPr>
          <w:p w14:paraId="31576DAC"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Upper edge of the sun’s disc is coincident with the horizon.</w:t>
            </w:r>
          </w:p>
        </w:tc>
        <w:tc>
          <w:tcPr>
            <w:tcW w:w="1417" w:type="dxa"/>
          </w:tcPr>
          <w:p w14:paraId="02172D6A"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600</w:t>
            </w:r>
          </w:p>
        </w:tc>
        <w:tc>
          <w:tcPr>
            <w:tcW w:w="2977" w:type="dxa"/>
          </w:tcPr>
          <w:p w14:paraId="4E35EB63"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p>
        </w:tc>
      </w:tr>
      <w:tr w:rsidR="00AE572E" w:rsidRPr="008F15D7" w14:paraId="4CC68E2B" w14:textId="77777777" w:rsidTr="00F15F15">
        <w:tc>
          <w:tcPr>
            <w:tcW w:w="1805" w:type="dxa"/>
          </w:tcPr>
          <w:p w14:paraId="1C6D78FD" w14:textId="77777777"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 xml:space="preserve">Civil Twilight </w:t>
            </w:r>
          </w:p>
          <w:p w14:paraId="2EC73516" w14:textId="77777777"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(beginning / ending)</w:t>
            </w:r>
          </w:p>
        </w:tc>
        <w:tc>
          <w:tcPr>
            <w:tcW w:w="2306" w:type="dxa"/>
          </w:tcPr>
          <w:p w14:paraId="2B4C6928"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six (6) degrees below the horizon.</w:t>
            </w:r>
          </w:p>
        </w:tc>
        <w:tc>
          <w:tcPr>
            <w:tcW w:w="1417" w:type="dxa"/>
          </w:tcPr>
          <w:p w14:paraId="2D6AE70B"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6</w:t>
            </w:r>
          </w:p>
        </w:tc>
        <w:tc>
          <w:tcPr>
            <w:tcW w:w="2977" w:type="dxa"/>
          </w:tcPr>
          <w:p w14:paraId="792E5DB8"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 xml:space="preserve">Illumination is sufficient for large objects to be seen but no detail is discernible.  </w:t>
            </w:r>
          </w:p>
          <w:p w14:paraId="02CE5C0D"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The brightest stars and planets can be seen</w:t>
            </w:r>
          </w:p>
          <w:p w14:paraId="41AE0A1B" w14:textId="77777777" w:rsidR="00AE572E" w:rsidRPr="008F15D7" w:rsidRDefault="00AE572E" w:rsidP="000F32B9">
            <w:pPr>
              <w:pStyle w:val="CommentText"/>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For navigation at sea, the sea horizon is clearly defined.</w:t>
            </w:r>
          </w:p>
        </w:tc>
      </w:tr>
      <w:tr w:rsidR="00AE572E" w:rsidRPr="008F15D7" w14:paraId="64A7015F" w14:textId="77777777" w:rsidTr="00F15F15">
        <w:tc>
          <w:tcPr>
            <w:tcW w:w="1805" w:type="dxa"/>
          </w:tcPr>
          <w:p w14:paraId="7848E8BA" w14:textId="77777777"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Nautical Twilight (beginning / ending)</w:t>
            </w:r>
          </w:p>
        </w:tc>
        <w:tc>
          <w:tcPr>
            <w:tcW w:w="2306" w:type="dxa"/>
          </w:tcPr>
          <w:p w14:paraId="201510FF"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twelve (12) degrees below the horizon.</w:t>
            </w:r>
          </w:p>
        </w:tc>
        <w:tc>
          <w:tcPr>
            <w:tcW w:w="1417" w:type="dxa"/>
          </w:tcPr>
          <w:p w14:paraId="6339CFFD"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0.06</w:t>
            </w:r>
          </w:p>
        </w:tc>
        <w:tc>
          <w:tcPr>
            <w:tcW w:w="2977" w:type="dxa"/>
          </w:tcPr>
          <w:p w14:paraId="3BED1672"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It is dark for normal practical purposes.</w:t>
            </w:r>
          </w:p>
          <w:p w14:paraId="1182DEB8"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For navigation at sea, the sea horizon is not normally visible.</w:t>
            </w:r>
          </w:p>
        </w:tc>
      </w:tr>
      <w:tr w:rsidR="00AE572E" w:rsidRPr="008F15D7" w14:paraId="67F9398F" w14:textId="77777777" w:rsidTr="00F15F15">
        <w:tc>
          <w:tcPr>
            <w:tcW w:w="1805" w:type="dxa"/>
          </w:tcPr>
          <w:p w14:paraId="75EC931E" w14:textId="77777777"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Astronomical Twilight (beginning / ending)</w:t>
            </w:r>
          </w:p>
        </w:tc>
        <w:tc>
          <w:tcPr>
            <w:tcW w:w="2306" w:type="dxa"/>
          </w:tcPr>
          <w:p w14:paraId="0FD4DE89"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eighteen (18) degrees below the horizon.</w:t>
            </w:r>
          </w:p>
        </w:tc>
        <w:tc>
          <w:tcPr>
            <w:tcW w:w="1417" w:type="dxa"/>
          </w:tcPr>
          <w:p w14:paraId="7469F253"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0.0006</w:t>
            </w:r>
          </w:p>
        </w:tc>
        <w:tc>
          <w:tcPr>
            <w:tcW w:w="2977" w:type="dxa"/>
          </w:tcPr>
          <w:p w14:paraId="1F826213" w14:textId="77777777"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Illumination due to scattered light from the sun is less than that from starlight and other natural light sources in the sky.</w:t>
            </w:r>
          </w:p>
        </w:tc>
      </w:tr>
    </w:tbl>
    <w:p w14:paraId="5F2207CD" w14:textId="77777777" w:rsidR="00AE572E" w:rsidRPr="008F15D7" w:rsidRDefault="00AE572E" w:rsidP="000F32B9">
      <w:pPr>
        <w:tabs>
          <w:tab w:val="right" w:leader="dot" w:pos="9000"/>
        </w:tabs>
        <w:jc w:val="both"/>
      </w:pPr>
    </w:p>
    <w:p w14:paraId="3792300B" w14:textId="77777777" w:rsidR="00AE572E" w:rsidRPr="008F15D7" w:rsidRDefault="00AE572E" w:rsidP="000F32B9">
      <w:pPr>
        <w:pStyle w:val="Heading2"/>
        <w:numPr>
          <w:ilvl w:val="1"/>
          <w:numId w:val="10"/>
        </w:numPr>
        <w:jc w:val="both"/>
      </w:pPr>
      <w:bookmarkStart w:id="68" w:name="_Toc225431714"/>
      <w:bookmarkStart w:id="69" w:name="_Toc225489866"/>
      <w:bookmarkStart w:id="70" w:name="_Toc435579077"/>
      <w:bookmarkStart w:id="71" w:name="_Toc435579911"/>
      <w:bookmarkStart w:id="72" w:name="_Toc435603719"/>
      <w:r w:rsidRPr="008F15D7">
        <w:lastRenderedPageBreak/>
        <w:t>Effect of sun elevation on ambient light level</w:t>
      </w:r>
      <w:bookmarkEnd w:id="68"/>
      <w:bookmarkEnd w:id="69"/>
      <w:bookmarkEnd w:id="70"/>
      <w:bookmarkEnd w:id="71"/>
      <w:bookmarkEnd w:id="72"/>
    </w:p>
    <w:p w14:paraId="7E49F766" w14:textId="77777777" w:rsidR="00AE572E" w:rsidRPr="008F15D7" w:rsidRDefault="00AE572E" w:rsidP="000F32B9">
      <w:pPr>
        <w:pStyle w:val="BodyText"/>
      </w:pPr>
      <w:r w:rsidRPr="003F0486">
        <w:fldChar w:fldCharType="begin"/>
      </w:r>
      <w:r w:rsidRPr="008F15D7">
        <w:instrText xml:space="preserve"> REF _Ref225489917 \r \h </w:instrText>
      </w:r>
      <w:r w:rsidR="00FF222E">
        <w:instrText xml:space="preserve"> \* MERGEFORMAT </w:instrText>
      </w:r>
      <w:r w:rsidRPr="003F0486">
        <w:fldChar w:fldCharType="separate"/>
      </w:r>
      <w:r w:rsidRPr="008F15D7">
        <w:t>Table 3</w:t>
      </w:r>
      <w:r w:rsidRPr="003F0486">
        <w:fldChar w:fldCharType="end"/>
      </w:r>
      <w:r w:rsidRPr="008F15D7">
        <w:t xml:space="preserve"> shows the effect of sun elevation on ambien</w:t>
      </w:r>
      <w:r w:rsidR="00A91898">
        <w:t>t light level in clear weather.</w:t>
      </w:r>
    </w:p>
    <w:p w14:paraId="76A50959" w14:textId="77777777" w:rsidR="00AE572E" w:rsidRPr="008F15D7" w:rsidRDefault="00AE572E" w:rsidP="000F32B9">
      <w:pPr>
        <w:pStyle w:val="Table"/>
        <w:jc w:val="both"/>
      </w:pPr>
      <w:bookmarkStart w:id="73" w:name="_Ref225489917"/>
      <w:bookmarkStart w:id="74" w:name="_Toc225767443"/>
      <w:bookmarkStart w:id="75" w:name="_Toc435579950"/>
      <w:bookmarkStart w:id="76" w:name="_Toc435583435"/>
      <w:r w:rsidRPr="008F15D7">
        <w:t>Effect of suns elevation on ambient light level in fine weather.</w:t>
      </w:r>
      <w:bookmarkEnd w:id="73"/>
      <w:bookmarkEnd w:id="74"/>
      <w:bookmarkEnd w:id="75"/>
      <w:bookmarkEnd w:id="76"/>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2"/>
        <w:gridCol w:w="2246"/>
        <w:gridCol w:w="2841"/>
      </w:tblGrid>
      <w:tr w:rsidR="00AE572E" w:rsidRPr="008F15D7" w14:paraId="243D176B" w14:textId="77777777" w:rsidTr="00F15F15">
        <w:trPr>
          <w:trHeight w:val="607"/>
        </w:trPr>
        <w:tc>
          <w:tcPr>
            <w:tcW w:w="2192" w:type="dxa"/>
            <w:vAlign w:val="center"/>
          </w:tcPr>
          <w:p w14:paraId="3464A0EE" w14:textId="77777777" w:rsidR="00AE572E" w:rsidRPr="003F0486" w:rsidRDefault="00AE572E" w:rsidP="000F32B9">
            <w:pPr>
              <w:tabs>
                <w:tab w:val="right" w:leader="dot" w:pos="9000"/>
              </w:tabs>
              <w:spacing w:before="60" w:after="60"/>
              <w:jc w:val="both"/>
              <w:rPr>
                <w:b/>
                <w:bCs/>
                <w:sz w:val="18"/>
              </w:rPr>
            </w:pPr>
            <w:r w:rsidRPr="003F0486">
              <w:rPr>
                <w:b/>
                <w:bCs/>
                <w:sz w:val="18"/>
              </w:rPr>
              <w:t>Elevation of the Sun</w:t>
            </w:r>
          </w:p>
          <w:p w14:paraId="137E9F35" w14:textId="77777777" w:rsidR="00AE572E" w:rsidRPr="003F0486" w:rsidRDefault="00AE572E" w:rsidP="000F32B9">
            <w:pPr>
              <w:tabs>
                <w:tab w:val="right" w:leader="dot" w:pos="9000"/>
              </w:tabs>
              <w:spacing w:before="60" w:after="60"/>
              <w:jc w:val="both"/>
              <w:rPr>
                <w:rFonts w:ascii="SimSun" w:eastAsia="SimSun" w:hAnsi="SimSun"/>
                <w:b/>
                <w:bCs/>
                <w:sz w:val="18"/>
              </w:rPr>
            </w:pPr>
            <w:r w:rsidRPr="003F0486">
              <w:rPr>
                <w:rFonts w:ascii="SimSun" w:eastAsia="SimSun" w:hAnsi="SimSun"/>
                <w:b/>
                <w:bCs/>
                <w:sz w:val="18"/>
              </w:rPr>
              <w:t>（°)</w:t>
            </w:r>
          </w:p>
        </w:tc>
        <w:tc>
          <w:tcPr>
            <w:tcW w:w="2246" w:type="dxa"/>
            <w:vAlign w:val="center"/>
          </w:tcPr>
          <w:p w14:paraId="7BAE786F" w14:textId="77777777" w:rsidR="00AE572E" w:rsidRPr="003F0486" w:rsidRDefault="00AE572E" w:rsidP="000F32B9">
            <w:pPr>
              <w:tabs>
                <w:tab w:val="right" w:leader="dot" w:pos="9000"/>
              </w:tabs>
              <w:spacing w:before="60" w:after="60"/>
              <w:jc w:val="both"/>
              <w:rPr>
                <w:b/>
                <w:bCs/>
                <w:sz w:val="18"/>
              </w:rPr>
            </w:pPr>
            <w:r w:rsidRPr="003F0486">
              <w:rPr>
                <w:b/>
                <w:bCs/>
                <w:sz w:val="18"/>
              </w:rPr>
              <w:t>Ambient light level</w:t>
            </w:r>
          </w:p>
          <w:p w14:paraId="6F4F45C3" w14:textId="77777777" w:rsidR="00AE572E" w:rsidRPr="003F0486" w:rsidRDefault="00AE572E" w:rsidP="000F32B9">
            <w:pPr>
              <w:tabs>
                <w:tab w:val="right" w:leader="dot" w:pos="9000"/>
              </w:tabs>
              <w:spacing w:before="60" w:after="60"/>
              <w:jc w:val="both"/>
              <w:rPr>
                <w:b/>
                <w:bCs/>
                <w:sz w:val="18"/>
              </w:rPr>
            </w:pPr>
            <w:r w:rsidRPr="003F0486">
              <w:rPr>
                <w:b/>
                <w:bCs/>
                <w:sz w:val="18"/>
              </w:rPr>
              <w:t>(lux)</w:t>
            </w:r>
          </w:p>
        </w:tc>
        <w:tc>
          <w:tcPr>
            <w:tcW w:w="2841" w:type="dxa"/>
            <w:vAlign w:val="center"/>
          </w:tcPr>
          <w:p w14:paraId="4F344B64" w14:textId="77777777" w:rsidR="00AE572E" w:rsidRPr="003F0486" w:rsidRDefault="00AE572E" w:rsidP="000F32B9">
            <w:pPr>
              <w:tabs>
                <w:tab w:val="right" w:leader="dot" w:pos="9000"/>
              </w:tabs>
              <w:spacing w:before="60" w:after="60"/>
              <w:jc w:val="both"/>
              <w:rPr>
                <w:b/>
                <w:bCs/>
                <w:sz w:val="18"/>
              </w:rPr>
            </w:pPr>
            <w:r w:rsidRPr="003F0486">
              <w:rPr>
                <w:b/>
                <w:bCs/>
                <w:sz w:val="18"/>
              </w:rPr>
              <w:t>Remarks</w:t>
            </w:r>
          </w:p>
        </w:tc>
      </w:tr>
      <w:tr w:rsidR="00AE572E" w:rsidRPr="008F15D7" w14:paraId="0FAFB8C0" w14:textId="77777777" w:rsidTr="00F15F15">
        <w:tc>
          <w:tcPr>
            <w:tcW w:w="2192" w:type="dxa"/>
          </w:tcPr>
          <w:p w14:paraId="56B82069" w14:textId="77777777" w:rsidR="00AE572E" w:rsidRPr="003F0486" w:rsidRDefault="00AE572E" w:rsidP="000F32B9">
            <w:pPr>
              <w:tabs>
                <w:tab w:val="right" w:leader="dot" w:pos="9000"/>
              </w:tabs>
              <w:spacing w:before="60" w:after="60"/>
              <w:ind w:left="230"/>
              <w:jc w:val="both"/>
              <w:rPr>
                <w:sz w:val="18"/>
              </w:rPr>
            </w:pPr>
            <w:r w:rsidRPr="003F0486">
              <w:rPr>
                <w:sz w:val="18"/>
              </w:rPr>
              <w:t>—18°</w:t>
            </w:r>
          </w:p>
        </w:tc>
        <w:tc>
          <w:tcPr>
            <w:tcW w:w="2246" w:type="dxa"/>
          </w:tcPr>
          <w:p w14:paraId="70C0535A" w14:textId="77777777" w:rsidR="00AE572E" w:rsidRPr="003F0486" w:rsidRDefault="00AE572E" w:rsidP="000F32B9">
            <w:pPr>
              <w:tabs>
                <w:tab w:val="right" w:leader="dot" w:pos="9000"/>
              </w:tabs>
              <w:spacing w:before="60" w:after="60"/>
              <w:jc w:val="both"/>
              <w:rPr>
                <w:sz w:val="18"/>
              </w:rPr>
            </w:pPr>
            <w:r w:rsidRPr="003F0486">
              <w:rPr>
                <w:sz w:val="18"/>
              </w:rPr>
              <w:t>6.51×10</w:t>
            </w:r>
            <w:r w:rsidRPr="003F0486">
              <w:rPr>
                <w:sz w:val="18"/>
                <w:vertAlign w:val="superscript"/>
              </w:rPr>
              <w:t>-4</w:t>
            </w:r>
            <w:r w:rsidRPr="003F0486">
              <w:rPr>
                <w:sz w:val="18"/>
              </w:rPr>
              <w:t xml:space="preserve"> lx</w:t>
            </w:r>
          </w:p>
        </w:tc>
        <w:tc>
          <w:tcPr>
            <w:tcW w:w="2841" w:type="dxa"/>
          </w:tcPr>
          <w:p w14:paraId="1D4AA387" w14:textId="77777777" w:rsidR="00AE572E" w:rsidRPr="003F0486" w:rsidRDefault="00AE572E" w:rsidP="000F32B9">
            <w:pPr>
              <w:tabs>
                <w:tab w:val="right" w:leader="dot" w:pos="9000"/>
              </w:tabs>
              <w:spacing w:before="60" w:after="60"/>
              <w:jc w:val="both"/>
              <w:rPr>
                <w:sz w:val="18"/>
              </w:rPr>
            </w:pPr>
            <w:r w:rsidRPr="003F0486">
              <w:rPr>
                <w:sz w:val="18"/>
              </w:rPr>
              <w:t>Astronomical twilight</w:t>
            </w:r>
          </w:p>
          <w:p w14:paraId="53702106" w14:textId="77777777"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14:paraId="118198D7" w14:textId="77777777" w:rsidTr="00F15F15">
        <w:tc>
          <w:tcPr>
            <w:tcW w:w="2192" w:type="dxa"/>
          </w:tcPr>
          <w:p w14:paraId="634F61DC" w14:textId="77777777" w:rsidR="00AE572E" w:rsidRPr="003F0486" w:rsidRDefault="00AE572E" w:rsidP="000F32B9">
            <w:pPr>
              <w:tabs>
                <w:tab w:val="right" w:leader="dot" w:pos="9000"/>
              </w:tabs>
              <w:spacing w:before="60" w:after="60"/>
              <w:ind w:left="230"/>
              <w:jc w:val="both"/>
              <w:rPr>
                <w:sz w:val="18"/>
              </w:rPr>
            </w:pPr>
            <w:r w:rsidRPr="003F0486">
              <w:rPr>
                <w:sz w:val="18"/>
              </w:rPr>
              <w:t>—12°</w:t>
            </w:r>
          </w:p>
        </w:tc>
        <w:tc>
          <w:tcPr>
            <w:tcW w:w="2246" w:type="dxa"/>
          </w:tcPr>
          <w:p w14:paraId="776A1307" w14:textId="77777777" w:rsidR="00AE572E" w:rsidRPr="003F0486" w:rsidRDefault="00AE572E" w:rsidP="000F32B9">
            <w:pPr>
              <w:tabs>
                <w:tab w:val="right" w:leader="dot" w:pos="9000"/>
              </w:tabs>
              <w:spacing w:before="60" w:after="60"/>
              <w:jc w:val="both"/>
              <w:rPr>
                <w:sz w:val="18"/>
              </w:rPr>
            </w:pPr>
            <w:r w:rsidRPr="003F0486">
              <w:rPr>
                <w:sz w:val="18"/>
              </w:rPr>
              <w:t>8.31×10</w:t>
            </w:r>
            <w:r w:rsidRPr="003F0486">
              <w:rPr>
                <w:sz w:val="18"/>
                <w:vertAlign w:val="superscript"/>
              </w:rPr>
              <w:t>-3</w:t>
            </w:r>
            <w:r w:rsidRPr="003F0486">
              <w:rPr>
                <w:sz w:val="18"/>
              </w:rPr>
              <w:t xml:space="preserve"> lx</w:t>
            </w:r>
          </w:p>
        </w:tc>
        <w:tc>
          <w:tcPr>
            <w:tcW w:w="2841" w:type="dxa"/>
          </w:tcPr>
          <w:p w14:paraId="3B68F924" w14:textId="77777777" w:rsidR="00AE572E" w:rsidRPr="003F0486" w:rsidRDefault="00AE572E" w:rsidP="000F32B9">
            <w:pPr>
              <w:tabs>
                <w:tab w:val="right" w:leader="dot" w:pos="9000"/>
              </w:tabs>
              <w:spacing w:before="60" w:after="60"/>
              <w:jc w:val="both"/>
              <w:rPr>
                <w:sz w:val="18"/>
              </w:rPr>
            </w:pPr>
            <w:r w:rsidRPr="003F0486">
              <w:rPr>
                <w:sz w:val="18"/>
              </w:rPr>
              <w:t>Nautical twilight</w:t>
            </w:r>
          </w:p>
          <w:p w14:paraId="452AAED2" w14:textId="77777777"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14:paraId="2AC45FA4" w14:textId="77777777" w:rsidTr="00F15F15">
        <w:tc>
          <w:tcPr>
            <w:tcW w:w="2192" w:type="dxa"/>
          </w:tcPr>
          <w:p w14:paraId="33D12ED2" w14:textId="77777777" w:rsidR="00AE572E" w:rsidRPr="003F0486" w:rsidRDefault="00AE572E" w:rsidP="000F32B9">
            <w:pPr>
              <w:tabs>
                <w:tab w:val="right" w:leader="dot" w:pos="9000"/>
              </w:tabs>
              <w:spacing w:before="60" w:after="60"/>
              <w:ind w:left="230"/>
              <w:jc w:val="both"/>
              <w:rPr>
                <w:sz w:val="18"/>
              </w:rPr>
            </w:pPr>
            <w:r w:rsidRPr="003F0486">
              <w:rPr>
                <w:sz w:val="18"/>
              </w:rPr>
              <w:t>—6°</w:t>
            </w:r>
          </w:p>
        </w:tc>
        <w:tc>
          <w:tcPr>
            <w:tcW w:w="2246" w:type="dxa"/>
          </w:tcPr>
          <w:p w14:paraId="7AFE0966" w14:textId="77777777" w:rsidR="00AE572E" w:rsidRPr="003F0486" w:rsidRDefault="00AE572E" w:rsidP="000F32B9">
            <w:pPr>
              <w:tabs>
                <w:tab w:val="right" w:leader="dot" w:pos="9000"/>
              </w:tabs>
              <w:spacing w:before="60" w:after="60"/>
              <w:jc w:val="both"/>
              <w:rPr>
                <w:sz w:val="18"/>
              </w:rPr>
            </w:pPr>
            <w:r w:rsidRPr="003F0486">
              <w:rPr>
                <w:sz w:val="18"/>
              </w:rPr>
              <w:t>3.4</w:t>
            </w:r>
            <w:ins w:id="77" w:author="Aivar" w:date="2016-04-12T15:38:00Z">
              <w:r w:rsidR="00E409B2">
                <w:rPr>
                  <w:sz w:val="18"/>
                </w:rPr>
                <w:t xml:space="preserve"> lx</w:t>
              </w:r>
            </w:ins>
          </w:p>
        </w:tc>
        <w:tc>
          <w:tcPr>
            <w:tcW w:w="2841" w:type="dxa"/>
          </w:tcPr>
          <w:p w14:paraId="7EBB8975" w14:textId="77777777" w:rsidR="00AE572E" w:rsidRPr="003F0486" w:rsidRDefault="00AE572E" w:rsidP="000F32B9">
            <w:pPr>
              <w:tabs>
                <w:tab w:val="right" w:leader="dot" w:pos="9000"/>
              </w:tabs>
              <w:spacing w:before="60" w:after="60"/>
              <w:jc w:val="both"/>
              <w:rPr>
                <w:sz w:val="18"/>
              </w:rPr>
            </w:pPr>
            <w:r w:rsidRPr="003F0486">
              <w:rPr>
                <w:sz w:val="18"/>
              </w:rPr>
              <w:t>Civil twilight</w:t>
            </w:r>
          </w:p>
          <w:p w14:paraId="7B9553FF" w14:textId="77777777"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14:paraId="7D26ED5B" w14:textId="77777777" w:rsidTr="00F15F15">
        <w:tc>
          <w:tcPr>
            <w:tcW w:w="2192" w:type="dxa"/>
          </w:tcPr>
          <w:p w14:paraId="4A95CFC0" w14:textId="77777777" w:rsidR="00AE572E" w:rsidRPr="003F0486" w:rsidRDefault="00AE572E" w:rsidP="000F32B9">
            <w:pPr>
              <w:tabs>
                <w:tab w:val="right" w:leader="dot" w:pos="9000"/>
              </w:tabs>
              <w:spacing w:before="60" w:after="60"/>
              <w:ind w:left="230"/>
              <w:jc w:val="both"/>
              <w:rPr>
                <w:sz w:val="18"/>
              </w:rPr>
            </w:pPr>
            <w:r w:rsidRPr="003F0486">
              <w:rPr>
                <w:sz w:val="18"/>
              </w:rPr>
              <w:t>—5°</w:t>
            </w:r>
          </w:p>
        </w:tc>
        <w:tc>
          <w:tcPr>
            <w:tcW w:w="2246" w:type="dxa"/>
          </w:tcPr>
          <w:p w14:paraId="704FC2ED" w14:textId="77777777" w:rsidR="00AE572E" w:rsidRPr="003F0486" w:rsidRDefault="00AE572E" w:rsidP="000F32B9">
            <w:pPr>
              <w:tabs>
                <w:tab w:val="right" w:leader="dot" w:pos="9000"/>
              </w:tabs>
              <w:spacing w:before="60" w:after="60"/>
              <w:jc w:val="both"/>
              <w:rPr>
                <w:sz w:val="18"/>
              </w:rPr>
            </w:pPr>
            <w:r w:rsidRPr="003F0486">
              <w:rPr>
                <w:sz w:val="18"/>
              </w:rPr>
              <w:t>10.8</w:t>
            </w:r>
            <w:ins w:id="78" w:author="Aivar" w:date="2016-04-12T15:38:00Z">
              <w:r w:rsidR="00E409B2">
                <w:rPr>
                  <w:sz w:val="18"/>
                </w:rPr>
                <w:t xml:space="preserve"> lx</w:t>
              </w:r>
            </w:ins>
          </w:p>
        </w:tc>
        <w:tc>
          <w:tcPr>
            <w:tcW w:w="2841" w:type="dxa"/>
          </w:tcPr>
          <w:p w14:paraId="3EF5F78F" w14:textId="77777777" w:rsidR="00AE572E" w:rsidRPr="003F0486" w:rsidRDefault="00AE572E" w:rsidP="000F32B9">
            <w:pPr>
              <w:tabs>
                <w:tab w:val="right" w:leader="dot" w:pos="9000"/>
              </w:tabs>
              <w:spacing w:before="60" w:after="60"/>
              <w:jc w:val="both"/>
              <w:rPr>
                <w:sz w:val="18"/>
              </w:rPr>
            </w:pPr>
          </w:p>
        </w:tc>
      </w:tr>
      <w:tr w:rsidR="00AE572E" w:rsidRPr="008F15D7" w14:paraId="45DC4014" w14:textId="77777777" w:rsidTr="00F15F15">
        <w:tc>
          <w:tcPr>
            <w:tcW w:w="2192" w:type="dxa"/>
          </w:tcPr>
          <w:p w14:paraId="596CB60A" w14:textId="77777777" w:rsidR="00AE572E" w:rsidRPr="003F0486" w:rsidRDefault="00AE572E" w:rsidP="000F32B9">
            <w:pPr>
              <w:tabs>
                <w:tab w:val="right" w:leader="dot" w:pos="9000"/>
              </w:tabs>
              <w:spacing w:before="60" w:after="60"/>
              <w:ind w:left="230"/>
              <w:jc w:val="both"/>
              <w:rPr>
                <w:sz w:val="18"/>
              </w:rPr>
            </w:pPr>
            <w:r w:rsidRPr="003F0486">
              <w:rPr>
                <w:sz w:val="18"/>
              </w:rPr>
              <w:t>—0.8°</w:t>
            </w:r>
          </w:p>
        </w:tc>
        <w:tc>
          <w:tcPr>
            <w:tcW w:w="2246" w:type="dxa"/>
          </w:tcPr>
          <w:p w14:paraId="3A9092BF" w14:textId="77777777" w:rsidR="00AE572E" w:rsidRPr="003F0486" w:rsidRDefault="00AE572E" w:rsidP="000F32B9">
            <w:pPr>
              <w:tabs>
                <w:tab w:val="right" w:leader="dot" w:pos="9000"/>
              </w:tabs>
              <w:spacing w:before="60" w:after="60"/>
              <w:jc w:val="both"/>
              <w:rPr>
                <w:sz w:val="18"/>
              </w:rPr>
            </w:pPr>
            <w:r w:rsidRPr="003F0486">
              <w:rPr>
                <w:sz w:val="18"/>
              </w:rPr>
              <w:t>453</w:t>
            </w:r>
            <w:ins w:id="79" w:author="Aivar" w:date="2016-04-12T15:38:00Z">
              <w:r w:rsidR="00E409B2">
                <w:rPr>
                  <w:sz w:val="18"/>
                </w:rPr>
                <w:t xml:space="preserve"> lx</w:t>
              </w:r>
            </w:ins>
          </w:p>
        </w:tc>
        <w:tc>
          <w:tcPr>
            <w:tcW w:w="2841" w:type="dxa"/>
          </w:tcPr>
          <w:p w14:paraId="575A7F8E" w14:textId="77777777" w:rsidR="00AE572E" w:rsidRPr="003F0486" w:rsidRDefault="00AE572E" w:rsidP="000F32B9">
            <w:pPr>
              <w:tabs>
                <w:tab w:val="right" w:leader="dot" w:pos="9000"/>
              </w:tabs>
              <w:spacing w:before="60" w:after="60"/>
              <w:jc w:val="both"/>
              <w:rPr>
                <w:sz w:val="18"/>
              </w:rPr>
            </w:pPr>
          </w:p>
        </w:tc>
      </w:tr>
      <w:tr w:rsidR="00AE572E" w:rsidRPr="008F15D7" w14:paraId="14723CD8" w14:textId="77777777" w:rsidTr="00F15F15">
        <w:tc>
          <w:tcPr>
            <w:tcW w:w="2192" w:type="dxa"/>
          </w:tcPr>
          <w:p w14:paraId="2D9322C6" w14:textId="77777777" w:rsidR="00AE572E" w:rsidRPr="003F0486" w:rsidRDefault="00AE572E" w:rsidP="000F32B9">
            <w:pPr>
              <w:tabs>
                <w:tab w:val="right" w:leader="dot" w:pos="9000"/>
              </w:tabs>
              <w:spacing w:before="60" w:after="60"/>
              <w:ind w:left="230"/>
              <w:jc w:val="both"/>
              <w:rPr>
                <w:sz w:val="18"/>
              </w:rPr>
            </w:pPr>
            <w:r w:rsidRPr="003F0486">
              <w:rPr>
                <w:sz w:val="18"/>
              </w:rPr>
              <w:t>—0.25°</w:t>
            </w:r>
          </w:p>
        </w:tc>
        <w:tc>
          <w:tcPr>
            <w:tcW w:w="2246" w:type="dxa"/>
          </w:tcPr>
          <w:p w14:paraId="00A9C1CD" w14:textId="77777777" w:rsidR="00AE572E" w:rsidRPr="003F0486" w:rsidRDefault="00AE572E" w:rsidP="000F32B9">
            <w:pPr>
              <w:tabs>
                <w:tab w:val="right" w:leader="dot" w:pos="9000"/>
              </w:tabs>
              <w:spacing w:before="60" w:after="60"/>
              <w:jc w:val="both"/>
              <w:rPr>
                <w:sz w:val="18"/>
              </w:rPr>
            </w:pPr>
            <w:r w:rsidRPr="003F0486">
              <w:rPr>
                <w:sz w:val="18"/>
              </w:rPr>
              <w:t>600</w:t>
            </w:r>
            <w:ins w:id="80" w:author="Aivar" w:date="2016-04-12T15:39:00Z">
              <w:r w:rsidR="00E409B2">
                <w:rPr>
                  <w:sz w:val="18"/>
                </w:rPr>
                <w:t xml:space="preserve"> lx</w:t>
              </w:r>
            </w:ins>
          </w:p>
        </w:tc>
        <w:tc>
          <w:tcPr>
            <w:tcW w:w="2841" w:type="dxa"/>
          </w:tcPr>
          <w:p w14:paraId="0B7C8DF9" w14:textId="77777777" w:rsidR="00AE572E" w:rsidRPr="003F0486" w:rsidRDefault="00AE572E" w:rsidP="000F32B9">
            <w:pPr>
              <w:tabs>
                <w:tab w:val="right" w:leader="dot" w:pos="9000"/>
              </w:tabs>
              <w:spacing w:before="60" w:after="60"/>
              <w:jc w:val="both"/>
              <w:rPr>
                <w:sz w:val="18"/>
              </w:rPr>
            </w:pPr>
            <w:r w:rsidRPr="003F0486">
              <w:rPr>
                <w:sz w:val="18"/>
              </w:rPr>
              <w:t>Sunrise</w:t>
            </w:r>
            <w:ins w:id="81" w:author="Aivar" w:date="2016-04-12T15:39:00Z">
              <w:r w:rsidR="00E409B2">
                <w:rPr>
                  <w:sz w:val="18"/>
                </w:rPr>
                <w:t xml:space="preserve"> </w:t>
              </w:r>
            </w:ins>
            <w:r w:rsidRPr="003F0486">
              <w:rPr>
                <w:sz w:val="18"/>
              </w:rPr>
              <w:t>/ Sunset</w:t>
            </w:r>
          </w:p>
          <w:p w14:paraId="445F3B49" w14:textId="77777777" w:rsidR="00AE572E" w:rsidRPr="003F0486" w:rsidRDefault="00AE572E" w:rsidP="000F32B9">
            <w:pPr>
              <w:tabs>
                <w:tab w:val="right" w:leader="dot" w:pos="9000"/>
              </w:tabs>
              <w:spacing w:before="60" w:after="60"/>
              <w:jc w:val="both"/>
              <w:rPr>
                <w:sz w:val="18"/>
              </w:rPr>
            </w:pPr>
            <w:r w:rsidRPr="003F0486">
              <w:rPr>
                <w:sz w:val="18"/>
              </w:rPr>
              <w:t>(Upper edge of the sun’ disc is coincident with the horizon)</w:t>
            </w:r>
          </w:p>
        </w:tc>
      </w:tr>
      <w:tr w:rsidR="00AE572E" w:rsidRPr="008F15D7" w14:paraId="32BCFD3C" w14:textId="77777777" w:rsidTr="00F15F15">
        <w:tc>
          <w:tcPr>
            <w:tcW w:w="2192" w:type="dxa"/>
          </w:tcPr>
          <w:p w14:paraId="7D94FA0A" w14:textId="77777777" w:rsidR="00AE572E" w:rsidRPr="003F0486" w:rsidRDefault="00AE572E" w:rsidP="000F32B9">
            <w:pPr>
              <w:tabs>
                <w:tab w:val="right" w:leader="dot" w:pos="9000"/>
              </w:tabs>
              <w:spacing w:before="60" w:after="60"/>
              <w:ind w:left="230"/>
              <w:jc w:val="both"/>
              <w:rPr>
                <w:sz w:val="18"/>
              </w:rPr>
            </w:pPr>
            <w:r w:rsidRPr="003F0486">
              <w:rPr>
                <w:sz w:val="18"/>
              </w:rPr>
              <w:t>0°</w:t>
            </w:r>
          </w:p>
        </w:tc>
        <w:tc>
          <w:tcPr>
            <w:tcW w:w="2246" w:type="dxa"/>
          </w:tcPr>
          <w:p w14:paraId="57494E16" w14:textId="77777777" w:rsidR="00AE572E" w:rsidRPr="003F0486" w:rsidRDefault="00AE572E" w:rsidP="000F32B9">
            <w:pPr>
              <w:tabs>
                <w:tab w:val="right" w:leader="dot" w:pos="9000"/>
              </w:tabs>
              <w:spacing w:before="60" w:after="60"/>
              <w:jc w:val="both"/>
              <w:rPr>
                <w:sz w:val="18"/>
              </w:rPr>
            </w:pPr>
            <w:r w:rsidRPr="003F0486">
              <w:rPr>
                <w:sz w:val="18"/>
              </w:rPr>
              <w:t>732</w:t>
            </w:r>
            <w:ins w:id="82" w:author="Aivar" w:date="2016-04-12T15:39:00Z">
              <w:r w:rsidR="00E409B2">
                <w:rPr>
                  <w:sz w:val="18"/>
                </w:rPr>
                <w:t xml:space="preserve"> lx</w:t>
              </w:r>
            </w:ins>
          </w:p>
        </w:tc>
        <w:tc>
          <w:tcPr>
            <w:tcW w:w="2841" w:type="dxa"/>
          </w:tcPr>
          <w:p w14:paraId="324596F5" w14:textId="77777777" w:rsidR="00AE572E" w:rsidRPr="003F0486" w:rsidRDefault="00AE572E" w:rsidP="000F32B9">
            <w:pPr>
              <w:tabs>
                <w:tab w:val="right" w:leader="dot" w:pos="9000"/>
              </w:tabs>
              <w:spacing w:before="60" w:after="60"/>
              <w:jc w:val="both"/>
              <w:rPr>
                <w:sz w:val="18"/>
              </w:rPr>
            </w:pPr>
          </w:p>
        </w:tc>
      </w:tr>
      <w:tr w:rsidR="00AE572E" w:rsidRPr="008F15D7" w14:paraId="0F00A155" w14:textId="77777777" w:rsidTr="00F15F15">
        <w:tc>
          <w:tcPr>
            <w:tcW w:w="2192" w:type="dxa"/>
          </w:tcPr>
          <w:p w14:paraId="174BC489" w14:textId="77777777" w:rsidR="00AE572E" w:rsidRPr="003F0486" w:rsidRDefault="00AE572E" w:rsidP="000F32B9">
            <w:pPr>
              <w:tabs>
                <w:tab w:val="right" w:leader="dot" w:pos="9000"/>
              </w:tabs>
              <w:spacing w:before="60" w:after="60"/>
              <w:ind w:left="230"/>
              <w:jc w:val="both"/>
              <w:rPr>
                <w:sz w:val="18"/>
              </w:rPr>
            </w:pPr>
            <w:r w:rsidRPr="003F0486">
              <w:rPr>
                <w:sz w:val="18"/>
              </w:rPr>
              <w:t>5°</w:t>
            </w:r>
          </w:p>
        </w:tc>
        <w:tc>
          <w:tcPr>
            <w:tcW w:w="2246" w:type="dxa"/>
          </w:tcPr>
          <w:p w14:paraId="50BF7829" w14:textId="77777777" w:rsidR="00AE572E" w:rsidRPr="003F0486" w:rsidRDefault="00AE572E" w:rsidP="000F32B9">
            <w:pPr>
              <w:tabs>
                <w:tab w:val="right" w:leader="dot" w:pos="9000"/>
              </w:tabs>
              <w:spacing w:before="60" w:after="60"/>
              <w:jc w:val="both"/>
              <w:rPr>
                <w:sz w:val="18"/>
              </w:rPr>
            </w:pPr>
            <w:r w:rsidRPr="003F0486">
              <w:rPr>
                <w:sz w:val="18"/>
              </w:rPr>
              <w:t>4760</w:t>
            </w:r>
            <w:ins w:id="83" w:author="Aivar" w:date="2016-04-12T15:39:00Z">
              <w:r w:rsidR="00E409B2">
                <w:rPr>
                  <w:sz w:val="18"/>
                </w:rPr>
                <w:t xml:space="preserve"> lx</w:t>
              </w:r>
            </w:ins>
          </w:p>
        </w:tc>
        <w:tc>
          <w:tcPr>
            <w:tcW w:w="2841" w:type="dxa"/>
          </w:tcPr>
          <w:p w14:paraId="5C71A62B" w14:textId="77777777" w:rsidR="00AE572E" w:rsidRPr="003F0486" w:rsidRDefault="00AE572E" w:rsidP="000F32B9">
            <w:pPr>
              <w:tabs>
                <w:tab w:val="right" w:leader="dot" w:pos="9000"/>
              </w:tabs>
              <w:spacing w:before="60" w:after="60"/>
              <w:jc w:val="both"/>
              <w:rPr>
                <w:sz w:val="18"/>
              </w:rPr>
            </w:pPr>
          </w:p>
        </w:tc>
      </w:tr>
      <w:tr w:rsidR="00AE572E" w:rsidRPr="008F15D7" w14:paraId="4F4867C7" w14:textId="77777777" w:rsidTr="00F15F15">
        <w:tc>
          <w:tcPr>
            <w:tcW w:w="2192" w:type="dxa"/>
          </w:tcPr>
          <w:p w14:paraId="2639E7F6" w14:textId="77777777" w:rsidR="00AE572E" w:rsidRPr="003F0486" w:rsidRDefault="00AE572E" w:rsidP="000F32B9">
            <w:pPr>
              <w:tabs>
                <w:tab w:val="right" w:leader="dot" w:pos="9000"/>
              </w:tabs>
              <w:spacing w:before="60" w:after="60"/>
              <w:ind w:left="230"/>
              <w:jc w:val="both"/>
              <w:rPr>
                <w:sz w:val="18"/>
              </w:rPr>
            </w:pPr>
            <w:r w:rsidRPr="003F0486">
              <w:rPr>
                <w:sz w:val="18"/>
              </w:rPr>
              <w:t>10°</w:t>
            </w:r>
          </w:p>
        </w:tc>
        <w:tc>
          <w:tcPr>
            <w:tcW w:w="2246" w:type="dxa"/>
          </w:tcPr>
          <w:p w14:paraId="1684970B" w14:textId="77777777" w:rsidR="00AE572E" w:rsidRPr="003F0486" w:rsidRDefault="00AE572E" w:rsidP="000F32B9">
            <w:pPr>
              <w:tabs>
                <w:tab w:val="right" w:leader="dot" w:pos="9000"/>
              </w:tabs>
              <w:spacing w:before="60" w:after="60"/>
              <w:jc w:val="both"/>
              <w:rPr>
                <w:sz w:val="18"/>
              </w:rPr>
            </w:pPr>
            <w:r w:rsidRPr="003F0486">
              <w:rPr>
                <w:sz w:val="18"/>
              </w:rPr>
              <w:t>1.09×10</w:t>
            </w:r>
            <w:r w:rsidRPr="003F0486">
              <w:rPr>
                <w:sz w:val="18"/>
                <w:vertAlign w:val="superscript"/>
              </w:rPr>
              <w:t>4</w:t>
            </w:r>
            <w:r w:rsidRPr="003F0486">
              <w:rPr>
                <w:sz w:val="18"/>
              </w:rPr>
              <w:t xml:space="preserve"> lx</w:t>
            </w:r>
          </w:p>
        </w:tc>
        <w:tc>
          <w:tcPr>
            <w:tcW w:w="2841" w:type="dxa"/>
          </w:tcPr>
          <w:p w14:paraId="77A35031" w14:textId="77777777" w:rsidR="00AE572E" w:rsidRPr="003F0486" w:rsidRDefault="00AE572E" w:rsidP="000F32B9">
            <w:pPr>
              <w:tabs>
                <w:tab w:val="right" w:leader="dot" w:pos="9000"/>
              </w:tabs>
              <w:spacing w:before="60" w:after="60"/>
              <w:jc w:val="both"/>
              <w:rPr>
                <w:sz w:val="18"/>
              </w:rPr>
            </w:pPr>
          </w:p>
        </w:tc>
      </w:tr>
      <w:tr w:rsidR="00AE572E" w:rsidRPr="008F15D7" w14:paraId="01071869" w14:textId="77777777" w:rsidTr="00F15F15">
        <w:tc>
          <w:tcPr>
            <w:tcW w:w="2192" w:type="dxa"/>
          </w:tcPr>
          <w:p w14:paraId="27C2206D" w14:textId="77777777" w:rsidR="00AE572E" w:rsidRPr="003F0486" w:rsidRDefault="00AE572E" w:rsidP="000F32B9">
            <w:pPr>
              <w:tabs>
                <w:tab w:val="right" w:leader="dot" w:pos="9000"/>
              </w:tabs>
              <w:spacing w:before="60" w:after="60"/>
              <w:ind w:left="230"/>
              <w:jc w:val="both"/>
              <w:rPr>
                <w:sz w:val="18"/>
              </w:rPr>
            </w:pPr>
            <w:r w:rsidRPr="003F0486">
              <w:rPr>
                <w:sz w:val="18"/>
              </w:rPr>
              <w:t>15°</w:t>
            </w:r>
          </w:p>
        </w:tc>
        <w:tc>
          <w:tcPr>
            <w:tcW w:w="2246" w:type="dxa"/>
          </w:tcPr>
          <w:p w14:paraId="5D62B4FC" w14:textId="77777777" w:rsidR="00AE572E" w:rsidRPr="003F0486" w:rsidRDefault="00AE572E" w:rsidP="000F32B9">
            <w:pPr>
              <w:tabs>
                <w:tab w:val="right" w:leader="dot" w:pos="9000"/>
              </w:tabs>
              <w:spacing w:before="60" w:after="60"/>
              <w:jc w:val="both"/>
              <w:rPr>
                <w:sz w:val="18"/>
              </w:rPr>
            </w:pPr>
            <w:r w:rsidRPr="003F0486">
              <w:rPr>
                <w:sz w:val="18"/>
              </w:rPr>
              <w:t>1.86×10</w:t>
            </w:r>
            <w:r w:rsidRPr="003F0486">
              <w:rPr>
                <w:sz w:val="18"/>
                <w:vertAlign w:val="superscript"/>
              </w:rPr>
              <w:t>4</w:t>
            </w:r>
            <w:r w:rsidRPr="003F0486">
              <w:rPr>
                <w:sz w:val="18"/>
              </w:rPr>
              <w:t xml:space="preserve"> lx</w:t>
            </w:r>
          </w:p>
        </w:tc>
        <w:tc>
          <w:tcPr>
            <w:tcW w:w="2841" w:type="dxa"/>
          </w:tcPr>
          <w:p w14:paraId="2EC61B03" w14:textId="77777777" w:rsidR="00AE572E" w:rsidRPr="003F0486" w:rsidRDefault="00AE572E" w:rsidP="000F32B9">
            <w:pPr>
              <w:tabs>
                <w:tab w:val="right" w:leader="dot" w:pos="9000"/>
              </w:tabs>
              <w:spacing w:before="60" w:after="60"/>
              <w:jc w:val="both"/>
              <w:rPr>
                <w:sz w:val="18"/>
              </w:rPr>
            </w:pPr>
          </w:p>
        </w:tc>
      </w:tr>
      <w:tr w:rsidR="00AE572E" w:rsidRPr="008F15D7" w14:paraId="62508FCE" w14:textId="77777777" w:rsidTr="00F15F15">
        <w:tc>
          <w:tcPr>
            <w:tcW w:w="2192" w:type="dxa"/>
          </w:tcPr>
          <w:p w14:paraId="08403137" w14:textId="77777777" w:rsidR="00AE572E" w:rsidRPr="003F0486" w:rsidRDefault="00AE572E" w:rsidP="000F32B9">
            <w:pPr>
              <w:tabs>
                <w:tab w:val="right" w:leader="dot" w:pos="9000"/>
              </w:tabs>
              <w:spacing w:before="60" w:after="60"/>
              <w:ind w:left="230"/>
              <w:jc w:val="both"/>
              <w:rPr>
                <w:sz w:val="18"/>
              </w:rPr>
            </w:pPr>
            <w:r w:rsidRPr="003F0486">
              <w:rPr>
                <w:sz w:val="18"/>
              </w:rPr>
              <w:t>20°</w:t>
            </w:r>
          </w:p>
        </w:tc>
        <w:tc>
          <w:tcPr>
            <w:tcW w:w="2246" w:type="dxa"/>
          </w:tcPr>
          <w:p w14:paraId="21ACBFE2" w14:textId="77777777" w:rsidR="00AE572E" w:rsidRPr="003F0486" w:rsidRDefault="00AE572E" w:rsidP="000F32B9">
            <w:pPr>
              <w:tabs>
                <w:tab w:val="right" w:leader="dot" w:pos="9000"/>
              </w:tabs>
              <w:spacing w:before="60" w:after="60"/>
              <w:jc w:val="both"/>
              <w:rPr>
                <w:sz w:val="18"/>
              </w:rPr>
            </w:pPr>
            <w:r w:rsidRPr="003F0486">
              <w:rPr>
                <w:sz w:val="18"/>
              </w:rPr>
              <w:t>2.73×10</w:t>
            </w:r>
            <w:r w:rsidRPr="003F0486">
              <w:rPr>
                <w:sz w:val="18"/>
                <w:vertAlign w:val="superscript"/>
              </w:rPr>
              <w:t>4</w:t>
            </w:r>
            <w:r w:rsidRPr="003F0486">
              <w:rPr>
                <w:sz w:val="18"/>
              </w:rPr>
              <w:t xml:space="preserve"> lx</w:t>
            </w:r>
          </w:p>
        </w:tc>
        <w:tc>
          <w:tcPr>
            <w:tcW w:w="2841" w:type="dxa"/>
          </w:tcPr>
          <w:p w14:paraId="7B4A0937" w14:textId="77777777" w:rsidR="00AE572E" w:rsidRPr="003F0486" w:rsidRDefault="00AE572E" w:rsidP="000F32B9">
            <w:pPr>
              <w:tabs>
                <w:tab w:val="right" w:leader="dot" w:pos="9000"/>
              </w:tabs>
              <w:spacing w:before="60" w:after="60"/>
              <w:jc w:val="both"/>
              <w:rPr>
                <w:sz w:val="18"/>
              </w:rPr>
            </w:pPr>
          </w:p>
        </w:tc>
      </w:tr>
      <w:tr w:rsidR="00AE572E" w:rsidRPr="008F15D7" w14:paraId="4CBB3AD8" w14:textId="77777777" w:rsidTr="00F15F15">
        <w:tc>
          <w:tcPr>
            <w:tcW w:w="2192" w:type="dxa"/>
          </w:tcPr>
          <w:p w14:paraId="47A9CDFE" w14:textId="77777777" w:rsidR="00AE572E" w:rsidRPr="003F0486" w:rsidRDefault="00AE572E" w:rsidP="000F32B9">
            <w:pPr>
              <w:tabs>
                <w:tab w:val="right" w:leader="dot" w:pos="9000"/>
              </w:tabs>
              <w:spacing w:before="60" w:after="60"/>
              <w:ind w:left="230"/>
              <w:jc w:val="both"/>
              <w:rPr>
                <w:sz w:val="18"/>
              </w:rPr>
            </w:pPr>
            <w:r w:rsidRPr="003F0486">
              <w:rPr>
                <w:sz w:val="18"/>
              </w:rPr>
              <w:t>25°</w:t>
            </w:r>
          </w:p>
        </w:tc>
        <w:tc>
          <w:tcPr>
            <w:tcW w:w="2246" w:type="dxa"/>
          </w:tcPr>
          <w:p w14:paraId="58506249" w14:textId="77777777" w:rsidR="00AE572E" w:rsidRPr="003F0486" w:rsidRDefault="00AE572E" w:rsidP="000F32B9">
            <w:pPr>
              <w:tabs>
                <w:tab w:val="right" w:leader="dot" w:pos="9000"/>
              </w:tabs>
              <w:spacing w:before="60" w:after="60"/>
              <w:jc w:val="both"/>
              <w:rPr>
                <w:sz w:val="18"/>
              </w:rPr>
            </w:pPr>
            <w:r w:rsidRPr="003F0486">
              <w:rPr>
                <w:sz w:val="18"/>
              </w:rPr>
              <w:t>3.67×10</w:t>
            </w:r>
            <w:r w:rsidRPr="003F0486">
              <w:rPr>
                <w:sz w:val="18"/>
                <w:vertAlign w:val="superscript"/>
              </w:rPr>
              <w:t>4</w:t>
            </w:r>
            <w:r w:rsidRPr="003F0486">
              <w:rPr>
                <w:sz w:val="18"/>
              </w:rPr>
              <w:t xml:space="preserve"> lx</w:t>
            </w:r>
          </w:p>
        </w:tc>
        <w:tc>
          <w:tcPr>
            <w:tcW w:w="2841" w:type="dxa"/>
          </w:tcPr>
          <w:p w14:paraId="1ED782A2" w14:textId="77777777" w:rsidR="00AE572E" w:rsidRPr="003F0486" w:rsidRDefault="00AE572E" w:rsidP="000F32B9">
            <w:pPr>
              <w:tabs>
                <w:tab w:val="right" w:leader="dot" w:pos="9000"/>
              </w:tabs>
              <w:spacing w:before="60" w:after="60"/>
              <w:jc w:val="both"/>
              <w:rPr>
                <w:sz w:val="18"/>
              </w:rPr>
            </w:pPr>
          </w:p>
        </w:tc>
      </w:tr>
      <w:tr w:rsidR="00AE572E" w:rsidRPr="008F15D7" w14:paraId="6C610473" w14:textId="77777777" w:rsidTr="00F15F15">
        <w:tc>
          <w:tcPr>
            <w:tcW w:w="2192" w:type="dxa"/>
          </w:tcPr>
          <w:p w14:paraId="45CD60F0" w14:textId="77777777" w:rsidR="00AE572E" w:rsidRPr="003F0486" w:rsidRDefault="00AE572E" w:rsidP="000F32B9">
            <w:pPr>
              <w:tabs>
                <w:tab w:val="right" w:leader="dot" w:pos="9000"/>
              </w:tabs>
              <w:spacing w:before="60" w:after="60"/>
              <w:ind w:left="230"/>
              <w:jc w:val="both"/>
              <w:rPr>
                <w:sz w:val="18"/>
              </w:rPr>
            </w:pPr>
            <w:r w:rsidRPr="003F0486">
              <w:rPr>
                <w:sz w:val="18"/>
              </w:rPr>
              <w:t>30°</w:t>
            </w:r>
          </w:p>
        </w:tc>
        <w:tc>
          <w:tcPr>
            <w:tcW w:w="2246" w:type="dxa"/>
          </w:tcPr>
          <w:p w14:paraId="730CA350" w14:textId="77777777" w:rsidR="00AE572E" w:rsidRPr="003F0486" w:rsidRDefault="00AE572E" w:rsidP="000F32B9">
            <w:pPr>
              <w:tabs>
                <w:tab w:val="right" w:leader="dot" w:pos="9000"/>
              </w:tabs>
              <w:spacing w:before="60" w:after="60"/>
              <w:jc w:val="both"/>
              <w:rPr>
                <w:sz w:val="18"/>
              </w:rPr>
            </w:pPr>
            <w:r w:rsidRPr="003F0486">
              <w:rPr>
                <w:sz w:val="18"/>
              </w:rPr>
              <w:t>4.70×10</w:t>
            </w:r>
            <w:r w:rsidRPr="003F0486">
              <w:rPr>
                <w:sz w:val="18"/>
                <w:vertAlign w:val="superscript"/>
              </w:rPr>
              <w:t>4</w:t>
            </w:r>
            <w:r w:rsidRPr="003F0486">
              <w:rPr>
                <w:sz w:val="18"/>
              </w:rPr>
              <w:t xml:space="preserve"> lx</w:t>
            </w:r>
          </w:p>
        </w:tc>
        <w:tc>
          <w:tcPr>
            <w:tcW w:w="2841" w:type="dxa"/>
          </w:tcPr>
          <w:p w14:paraId="46E222E2" w14:textId="77777777" w:rsidR="00AE572E" w:rsidRPr="003F0486" w:rsidRDefault="00AE572E" w:rsidP="000F32B9">
            <w:pPr>
              <w:tabs>
                <w:tab w:val="right" w:leader="dot" w:pos="9000"/>
              </w:tabs>
              <w:spacing w:before="60" w:after="60"/>
              <w:jc w:val="both"/>
              <w:rPr>
                <w:sz w:val="18"/>
              </w:rPr>
            </w:pPr>
          </w:p>
        </w:tc>
      </w:tr>
      <w:tr w:rsidR="00AE572E" w:rsidRPr="008F15D7" w14:paraId="2BE150D1" w14:textId="77777777" w:rsidTr="00F15F15">
        <w:tc>
          <w:tcPr>
            <w:tcW w:w="2192" w:type="dxa"/>
          </w:tcPr>
          <w:p w14:paraId="60F4B380" w14:textId="77777777" w:rsidR="00AE572E" w:rsidRPr="003F0486" w:rsidRDefault="00AE572E" w:rsidP="000F32B9">
            <w:pPr>
              <w:tabs>
                <w:tab w:val="right" w:leader="dot" w:pos="9000"/>
              </w:tabs>
              <w:spacing w:before="60" w:after="60"/>
              <w:ind w:left="230"/>
              <w:jc w:val="both"/>
              <w:rPr>
                <w:sz w:val="18"/>
              </w:rPr>
            </w:pPr>
            <w:r w:rsidRPr="003F0486">
              <w:rPr>
                <w:sz w:val="18"/>
              </w:rPr>
              <w:t>40°</w:t>
            </w:r>
          </w:p>
        </w:tc>
        <w:tc>
          <w:tcPr>
            <w:tcW w:w="2246" w:type="dxa"/>
          </w:tcPr>
          <w:p w14:paraId="26971BEE" w14:textId="77777777" w:rsidR="00AE572E" w:rsidRPr="003F0486" w:rsidRDefault="00AE572E" w:rsidP="000F32B9">
            <w:pPr>
              <w:tabs>
                <w:tab w:val="right" w:leader="dot" w:pos="9000"/>
              </w:tabs>
              <w:spacing w:before="60" w:after="60"/>
              <w:jc w:val="both"/>
              <w:rPr>
                <w:sz w:val="18"/>
              </w:rPr>
            </w:pPr>
            <w:r w:rsidRPr="003F0486">
              <w:rPr>
                <w:sz w:val="18"/>
              </w:rPr>
              <w:t>6.67×10</w:t>
            </w:r>
            <w:r w:rsidRPr="003F0486">
              <w:rPr>
                <w:sz w:val="18"/>
                <w:vertAlign w:val="superscript"/>
              </w:rPr>
              <w:t>4</w:t>
            </w:r>
            <w:r w:rsidRPr="003F0486">
              <w:rPr>
                <w:sz w:val="18"/>
              </w:rPr>
              <w:t xml:space="preserve"> lx</w:t>
            </w:r>
          </w:p>
        </w:tc>
        <w:tc>
          <w:tcPr>
            <w:tcW w:w="2841" w:type="dxa"/>
          </w:tcPr>
          <w:p w14:paraId="0E17388E" w14:textId="77777777" w:rsidR="00AE572E" w:rsidRPr="003F0486" w:rsidRDefault="00AE572E" w:rsidP="000F32B9">
            <w:pPr>
              <w:tabs>
                <w:tab w:val="right" w:leader="dot" w:pos="9000"/>
              </w:tabs>
              <w:spacing w:before="60" w:after="60"/>
              <w:jc w:val="both"/>
              <w:rPr>
                <w:sz w:val="18"/>
              </w:rPr>
            </w:pPr>
          </w:p>
        </w:tc>
      </w:tr>
      <w:tr w:rsidR="00AE572E" w:rsidRPr="008F15D7" w14:paraId="3EDE3190" w14:textId="77777777" w:rsidTr="00F15F15">
        <w:tc>
          <w:tcPr>
            <w:tcW w:w="2192" w:type="dxa"/>
          </w:tcPr>
          <w:p w14:paraId="7DE6225C" w14:textId="77777777" w:rsidR="00AE572E" w:rsidRPr="003F0486" w:rsidRDefault="00AE572E" w:rsidP="000F32B9">
            <w:pPr>
              <w:tabs>
                <w:tab w:val="right" w:leader="dot" w:pos="9000"/>
              </w:tabs>
              <w:spacing w:before="60" w:after="60"/>
              <w:ind w:left="230"/>
              <w:jc w:val="both"/>
              <w:rPr>
                <w:sz w:val="18"/>
              </w:rPr>
            </w:pPr>
            <w:r w:rsidRPr="003F0486">
              <w:rPr>
                <w:sz w:val="18"/>
              </w:rPr>
              <w:t>50°</w:t>
            </w:r>
          </w:p>
        </w:tc>
        <w:tc>
          <w:tcPr>
            <w:tcW w:w="2246" w:type="dxa"/>
          </w:tcPr>
          <w:p w14:paraId="00C12BB8" w14:textId="77777777" w:rsidR="00AE572E" w:rsidRPr="003F0486" w:rsidRDefault="00AE572E" w:rsidP="000F32B9">
            <w:pPr>
              <w:tabs>
                <w:tab w:val="right" w:leader="dot" w:pos="9000"/>
              </w:tabs>
              <w:spacing w:before="60" w:after="60"/>
              <w:jc w:val="both"/>
              <w:rPr>
                <w:sz w:val="18"/>
              </w:rPr>
            </w:pPr>
            <w:r w:rsidRPr="003F0486">
              <w:rPr>
                <w:sz w:val="18"/>
              </w:rPr>
              <w:t>8.50×10</w:t>
            </w:r>
            <w:r w:rsidRPr="003F0486">
              <w:rPr>
                <w:sz w:val="18"/>
                <w:vertAlign w:val="superscript"/>
              </w:rPr>
              <w:t>4</w:t>
            </w:r>
            <w:r w:rsidRPr="003F0486">
              <w:rPr>
                <w:sz w:val="18"/>
              </w:rPr>
              <w:t xml:space="preserve"> lx</w:t>
            </w:r>
          </w:p>
        </w:tc>
        <w:tc>
          <w:tcPr>
            <w:tcW w:w="2841" w:type="dxa"/>
          </w:tcPr>
          <w:p w14:paraId="0DB6F4E8" w14:textId="77777777" w:rsidR="00AE572E" w:rsidRPr="003F0486" w:rsidRDefault="00AE572E" w:rsidP="000F32B9">
            <w:pPr>
              <w:tabs>
                <w:tab w:val="right" w:leader="dot" w:pos="9000"/>
              </w:tabs>
              <w:spacing w:before="60" w:after="60"/>
              <w:jc w:val="both"/>
              <w:rPr>
                <w:sz w:val="18"/>
              </w:rPr>
            </w:pPr>
          </w:p>
        </w:tc>
      </w:tr>
      <w:tr w:rsidR="00AE572E" w:rsidRPr="008F15D7" w14:paraId="544E2287" w14:textId="77777777" w:rsidTr="00F15F15">
        <w:tc>
          <w:tcPr>
            <w:tcW w:w="2192" w:type="dxa"/>
          </w:tcPr>
          <w:p w14:paraId="6D203903" w14:textId="77777777" w:rsidR="00AE572E" w:rsidRPr="003F0486" w:rsidRDefault="00AE572E" w:rsidP="000F32B9">
            <w:pPr>
              <w:tabs>
                <w:tab w:val="right" w:leader="dot" w:pos="9000"/>
              </w:tabs>
              <w:spacing w:before="60" w:after="60"/>
              <w:ind w:left="230"/>
              <w:jc w:val="both"/>
              <w:rPr>
                <w:sz w:val="18"/>
              </w:rPr>
            </w:pPr>
            <w:r w:rsidRPr="003F0486">
              <w:rPr>
                <w:sz w:val="18"/>
              </w:rPr>
              <w:t>60°</w:t>
            </w:r>
          </w:p>
        </w:tc>
        <w:tc>
          <w:tcPr>
            <w:tcW w:w="2246" w:type="dxa"/>
          </w:tcPr>
          <w:p w14:paraId="08382C91" w14:textId="77777777" w:rsidR="00AE572E" w:rsidRPr="003F0486" w:rsidRDefault="00AE572E" w:rsidP="000F32B9">
            <w:pPr>
              <w:tabs>
                <w:tab w:val="right" w:leader="dot" w:pos="9000"/>
              </w:tabs>
              <w:spacing w:before="60" w:after="60"/>
              <w:jc w:val="both"/>
              <w:rPr>
                <w:sz w:val="18"/>
              </w:rPr>
            </w:pPr>
            <w:r w:rsidRPr="003F0486">
              <w:rPr>
                <w:sz w:val="18"/>
              </w:rPr>
              <w:t>10.2×10</w:t>
            </w:r>
            <w:r w:rsidRPr="003F0486">
              <w:rPr>
                <w:sz w:val="18"/>
                <w:vertAlign w:val="superscript"/>
              </w:rPr>
              <w:t>4</w:t>
            </w:r>
            <w:r w:rsidRPr="003F0486">
              <w:rPr>
                <w:sz w:val="18"/>
              </w:rPr>
              <w:t xml:space="preserve"> lx</w:t>
            </w:r>
          </w:p>
        </w:tc>
        <w:tc>
          <w:tcPr>
            <w:tcW w:w="2841" w:type="dxa"/>
          </w:tcPr>
          <w:p w14:paraId="6E126F8B" w14:textId="77777777" w:rsidR="00AE572E" w:rsidRPr="003F0486" w:rsidRDefault="00AE572E" w:rsidP="000F32B9">
            <w:pPr>
              <w:tabs>
                <w:tab w:val="right" w:leader="dot" w:pos="9000"/>
              </w:tabs>
              <w:spacing w:before="60" w:after="60"/>
              <w:jc w:val="both"/>
              <w:rPr>
                <w:sz w:val="18"/>
              </w:rPr>
            </w:pPr>
          </w:p>
        </w:tc>
      </w:tr>
      <w:tr w:rsidR="00AE572E" w:rsidRPr="008F15D7" w14:paraId="3B3A50C8" w14:textId="77777777" w:rsidTr="00F15F15">
        <w:tc>
          <w:tcPr>
            <w:tcW w:w="2192" w:type="dxa"/>
          </w:tcPr>
          <w:p w14:paraId="548F78C6" w14:textId="77777777" w:rsidR="00AE572E" w:rsidRPr="003F0486" w:rsidRDefault="00AE572E" w:rsidP="000F32B9">
            <w:pPr>
              <w:tabs>
                <w:tab w:val="right" w:leader="dot" w:pos="9000"/>
              </w:tabs>
              <w:spacing w:before="60" w:after="60"/>
              <w:ind w:left="230"/>
              <w:jc w:val="both"/>
              <w:rPr>
                <w:sz w:val="18"/>
              </w:rPr>
            </w:pPr>
            <w:r w:rsidRPr="003F0486">
              <w:rPr>
                <w:sz w:val="18"/>
              </w:rPr>
              <w:t>70°</w:t>
            </w:r>
          </w:p>
        </w:tc>
        <w:tc>
          <w:tcPr>
            <w:tcW w:w="2246" w:type="dxa"/>
          </w:tcPr>
          <w:p w14:paraId="1F1914B4" w14:textId="77777777" w:rsidR="00AE572E" w:rsidRPr="003F0486" w:rsidRDefault="00AE572E" w:rsidP="000F32B9">
            <w:pPr>
              <w:tabs>
                <w:tab w:val="right" w:leader="dot" w:pos="9000"/>
              </w:tabs>
              <w:spacing w:before="60" w:after="60"/>
              <w:jc w:val="both"/>
              <w:rPr>
                <w:sz w:val="18"/>
              </w:rPr>
            </w:pPr>
            <w:r w:rsidRPr="003F0486">
              <w:rPr>
                <w:sz w:val="18"/>
              </w:rPr>
              <w:t>11.3×10</w:t>
            </w:r>
            <w:r w:rsidRPr="003F0486">
              <w:rPr>
                <w:sz w:val="18"/>
                <w:vertAlign w:val="superscript"/>
              </w:rPr>
              <w:t>4</w:t>
            </w:r>
            <w:r w:rsidRPr="003F0486">
              <w:rPr>
                <w:sz w:val="18"/>
              </w:rPr>
              <w:t xml:space="preserve"> lx</w:t>
            </w:r>
          </w:p>
        </w:tc>
        <w:tc>
          <w:tcPr>
            <w:tcW w:w="2841" w:type="dxa"/>
          </w:tcPr>
          <w:p w14:paraId="203C0FE4" w14:textId="77777777" w:rsidR="00AE572E" w:rsidRPr="003F0486" w:rsidRDefault="00AE572E" w:rsidP="000F32B9">
            <w:pPr>
              <w:tabs>
                <w:tab w:val="right" w:leader="dot" w:pos="9000"/>
              </w:tabs>
              <w:spacing w:before="60" w:after="60"/>
              <w:jc w:val="both"/>
              <w:rPr>
                <w:sz w:val="18"/>
              </w:rPr>
            </w:pPr>
          </w:p>
        </w:tc>
      </w:tr>
      <w:tr w:rsidR="00AE572E" w:rsidRPr="008F15D7" w14:paraId="64012DCB" w14:textId="77777777" w:rsidTr="00F15F15">
        <w:tc>
          <w:tcPr>
            <w:tcW w:w="2192" w:type="dxa"/>
          </w:tcPr>
          <w:p w14:paraId="4739CFEA" w14:textId="77777777" w:rsidR="00AE572E" w:rsidRPr="003F0486" w:rsidRDefault="00AE572E" w:rsidP="000F32B9">
            <w:pPr>
              <w:tabs>
                <w:tab w:val="right" w:leader="dot" w:pos="9000"/>
              </w:tabs>
              <w:spacing w:before="60" w:after="60"/>
              <w:ind w:left="230"/>
              <w:jc w:val="both"/>
              <w:rPr>
                <w:sz w:val="18"/>
              </w:rPr>
            </w:pPr>
            <w:r w:rsidRPr="003F0486">
              <w:rPr>
                <w:sz w:val="18"/>
              </w:rPr>
              <w:t>80°</w:t>
            </w:r>
          </w:p>
        </w:tc>
        <w:tc>
          <w:tcPr>
            <w:tcW w:w="2246" w:type="dxa"/>
          </w:tcPr>
          <w:p w14:paraId="0FEA13E2" w14:textId="77777777" w:rsidR="00AE572E" w:rsidRPr="003F0486" w:rsidRDefault="00AE572E" w:rsidP="000F32B9">
            <w:pPr>
              <w:tabs>
                <w:tab w:val="right" w:leader="dot" w:pos="9000"/>
              </w:tabs>
              <w:spacing w:before="60" w:after="60"/>
              <w:jc w:val="both"/>
              <w:rPr>
                <w:sz w:val="18"/>
              </w:rPr>
            </w:pPr>
            <w:r w:rsidRPr="003F0486">
              <w:rPr>
                <w:sz w:val="18"/>
              </w:rPr>
              <w:t>12.0×10</w:t>
            </w:r>
            <w:r w:rsidRPr="003F0486">
              <w:rPr>
                <w:sz w:val="18"/>
                <w:vertAlign w:val="superscript"/>
              </w:rPr>
              <w:t>4</w:t>
            </w:r>
            <w:r w:rsidRPr="003F0486">
              <w:rPr>
                <w:sz w:val="18"/>
              </w:rPr>
              <w:t xml:space="preserve"> lx</w:t>
            </w:r>
          </w:p>
        </w:tc>
        <w:tc>
          <w:tcPr>
            <w:tcW w:w="2841" w:type="dxa"/>
          </w:tcPr>
          <w:p w14:paraId="220990B5" w14:textId="77777777" w:rsidR="00AE572E" w:rsidRPr="003F0486" w:rsidRDefault="00AE572E" w:rsidP="000F32B9">
            <w:pPr>
              <w:tabs>
                <w:tab w:val="right" w:leader="dot" w:pos="9000"/>
              </w:tabs>
              <w:spacing w:before="60" w:after="60"/>
              <w:jc w:val="both"/>
              <w:rPr>
                <w:sz w:val="18"/>
              </w:rPr>
            </w:pPr>
          </w:p>
        </w:tc>
      </w:tr>
      <w:tr w:rsidR="00AE572E" w:rsidRPr="008F15D7" w14:paraId="6DE56DE4" w14:textId="77777777" w:rsidTr="00F15F15">
        <w:tc>
          <w:tcPr>
            <w:tcW w:w="2192" w:type="dxa"/>
          </w:tcPr>
          <w:p w14:paraId="1C46ADDF" w14:textId="77777777" w:rsidR="00AE572E" w:rsidRPr="003F0486" w:rsidRDefault="00AE572E" w:rsidP="000F32B9">
            <w:pPr>
              <w:tabs>
                <w:tab w:val="right" w:leader="dot" w:pos="9000"/>
              </w:tabs>
              <w:spacing w:before="60" w:after="60"/>
              <w:ind w:left="230"/>
              <w:jc w:val="both"/>
              <w:rPr>
                <w:sz w:val="18"/>
              </w:rPr>
            </w:pPr>
            <w:r w:rsidRPr="003F0486">
              <w:rPr>
                <w:sz w:val="18"/>
              </w:rPr>
              <w:t>90°</w:t>
            </w:r>
          </w:p>
        </w:tc>
        <w:tc>
          <w:tcPr>
            <w:tcW w:w="2246" w:type="dxa"/>
          </w:tcPr>
          <w:p w14:paraId="5E8917C8" w14:textId="77777777" w:rsidR="00AE572E" w:rsidRPr="003F0486" w:rsidRDefault="00AE572E" w:rsidP="000F32B9">
            <w:pPr>
              <w:tabs>
                <w:tab w:val="right" w:leader="dot" w:pos="9000"/>
              </w:tabs>
              <w:spacing w:before="60" w:after="60"/>
              <w:jc w:val="both"/>
              <w:rPr>
                <w:sz w:val="18"/>
              </w:rPr>
            </w:pPr>
            <w:r w:rsidRPr="003F0486">
              <w:rPr>
                <w:sz w:val="18"/>
              </w:rPr>
              <w:t>12.4×10</w:t>
            </w:r>
            <w:r w:rsidRPr="003F0486">
              <w:rPr>
                <w:sz w:val="18"/>
                <w:vertAlign w:val="superscript"/>
              </w:rPr>
              <w:t>4</w:t>
            </w:r>
            <w:r w:rsidRPr="003F0486">
              <w:rPr>
                <w:sz w:val="18"/>
              </w:rPr>
              <w:t xml:space="preserve"> lx</w:t>
            </w:r>
          </w:p>
        </w:tc>
        <w:tc>
          <w:tcPr>
            <w:tcW w:w="2841" w:type="dxa"/>
          </w:tcPr>
          <w:p w14:paraId="4C623058" w14:textId="77777777" w:rsidR="00AE572E" w:rsidRPr="003F0486" w:rsidRDefault="00AE572E" w:rsidP="000F32B9">
            <w:pPr>
              <w:tabs>
                <w:tab w:val="right" w:leader="dot" w:pos="9000"/>
              </w:tabs>
              <w:spacing w:before="60" w:after="60"/>
              <w:jc w:val="both"/>
              <w:rPr>
                <w:sz w:val="18"/>
              </w:rPr>
            </w:pPr>
          </w:p>
        </w:tc>
      </w:tr>
    </w:tbl>
    <w:p w14:paraId="15B5C070" w14:textId="77777777" w:rsidR="00AE572E" w:rsidRPr="008F15D7" w:rsidRDefault="00AE572E" w:rsidP="000F32B9">
      <w:pPr>
        <w:pStyle w:val="Heading2"/>
        <w:numPr>
          <w:ilvl w:val="1"/>
          <w:numId w:val="10"/>
        </w:numPr>
        <w:jc w:val="both"/>
      </w:pPr>
      <w:bookmarkStart w:id="84" w:name="_Toc225431715"/>
      <w:bookmarkStart w:id="85" w:name="_Toc225489867"/>
      <w:bookmarkStart w:id="86" w:name="_Toc435579078"/>
      <w:bookmarkStart w:id="87" w:name="_Toc435579912"/>
      <w:bookmarkStart w:id="88" w:name="_Toc435603720"/>
      <w:r w:rsidRPr="008F15D7">
        <w:t>Orientation of daylight switch</w:t>
      </w:r>
      <w:bookmarkEnd w:id="84"/>
      <w:bookmarkEnd w:id="85"/>
      <w:bookmarkEnd w:id="86"/>
      <w:bookmarkEnd w:id="87"/>
      <w:bookmarkEnd w:id="88"/>
    </w:p>
    <w:p w14:paraId="78A43EDC" w14:textId="77777777" w:rsidR="00AE572E" w:rsidRPr="008F15D7" w:rsidRDefault="00AE572E" w:rsidP="000F32B9">
      <w:pPr>
        <w:pStyle w:val="BodyText"/>
      </w:pPr>
      <w:r w:rsidRPr="008F15D7">
        <w:t>Tests carried out in China in 2004</w:t>
      </w:r>
      <w:r w:rsidRPr="008F15D7">
        <w:rPr>
          <w:rStyle w:val="FootnoteReference"/>
        </w:rPr>
        <w:footnoteReference w:id="2"/>
      </w:r>
      <w:r w:rsidRPr="008F15D7">
        <w:t xml:space="preserve"> indicate that measured ambient light levels are significantly affected by the orientation of the measuring instrument.  This means that the orientation of a daylight switch for AtoN light control must be chosen carefully.</w:t>
      </w:r>
    </w:p>
    <w:p w14:paraId="500C6446" w14:textId="77777777" w:rsidR="00AE572E" w:rsidRPr="008F15D7" w:rsidRDefault="00AE572E" w:rsidP="000F32B9">
      <w:pPr>
        <w:pStyle w:val="BodyText"/>
      </w:pPr>
      <w:r w:rsidRPr="008F15D7">
        <w:t xml:space="preserve">At any given moment, ambient light level may be measured towards the sun horizontally, away from the sun horizontally, or towards zenith.  These three values vary with time and weather conditions.  </w:t>
      </w:r>
      <w:r w:rsidRPr="003F0486">
        <w:rPr>
          <w:highlight w:val="yellow"/>
        </w:rPr>
        <w:fldChar w:fldCharType="begin"/>
      </w:r>
      <w:r w:rsidRPr="008F15D7">
        <w:instrText xml:space="preserve"> REF _Ref225489938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4</w:t>
      </w:r>
      <w:r w:rsidRPr="003F0486">
        <w:rPr>
          <w:highlight w:val="yellow"/>
        </w:rPr>
        <w:fldChar w:fldCharType="end"/>
      </w:r>
      <w:r w:rsidRPr="008F15D7">
        <w:t xml:space="preserve"> and </w:t>
      </w:r>
      <w:r w:rsidRPr="003F0486">
        <w:rPr>
          <w:highlight w:val="yellow"/>
        </w:rPr>
        <w:fldChar w:fldCharType="begin"/>
      </w:r>
      <w:r w:rsidRPr="008F15D7">
        <w:instrText xml:space="preserve"> REF _Ref225489948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5</w:t>
      </w:r>
      <w:r w:rsidRPr="003F0486">
        <w:rPr>
          <w:highlight w:val="yellow"/>
        </w:rPr>
        <w:fldChar w:fldCharType="end"/>
      </w:r>
      <w:r w:rsidRPr="008F15D7">
        <w:t xml:space="preserve"> show measured values of ambient light level for different weather conditions.  Generally speaking, the tested Ambient light level towards zenith comes closest to the ambient light level on the ground at that time.</w:t>
      </w:r>
    </w:p>
    <w:p w14:paraId="066FB011" w14:textId="77777777" w:rsidR="00AE572E" w:rsidRPr="008F15D7" w:rsidRDefault="00AE572E" w:rsidP="000F32B9">
      <w:pPr>
        <w:pStyle w:val="Table"/>
        <w:jc w:val="both"/>
        <w:rPr>
          <w:b/>
        </w:rPr>
      </w:pPr>
      <w:bookmarkStart w:id="89" w:name="_Ref225489938"/>
      <w:bookmarkStart w:id="90" w:name="_Ref225490065"/>
      <w:bookmarkStart w:id="91" w:name="_Toc225767444"/>
      <w:bookmarkStart w:id="92" w:name="_Toc435579951"/>
      <w:bookmarkStart w:id="93" w:name="_Toc435583436"/>
      <w:r w:rsidRPr="008F15D7">
        <w:t>Effect of measuring instrument orientation on measured light level</w:t>
      </w:r>
      <w:bookmarkEnd w:id="89"/>
      <w:bookmarkEnd w:id="90"/>
      <w:bookmarkEnd w:id="91"/>
      <w:bookmarkEnd w:id="92"/>
      <w:bookmarkEnd w:id="93"/>
    </w:p>
    <w:p w14:paraId="05C23F77" w14:textId="77777777" w:rsidR="00AE572E" w:rsidRPr="008F15D7" w:rsidRDefault="00AE572E" w:rsidP="000F32B9">
      <w:pPr>
        <w:pStyle w:val="BodyText"/>
      </w:pPr>
      <w:r w:rsidRPr="008F15D7">
        <w:rPr>
          <w:b/>
          <w:iCs/>
        </w:rPr>
        <w:t>(</w:t>
      </w:r>
      <w:r w:rsidRPr="008F15D7">
        <w:t>overcast weather, 38 degrees north latitude and 118 degrees east longitude)</w:t>
      </w:r>
    </w:p>
    <w:tbl>
      <w:tblPr>
        <w:tblW w:w="8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7"/>
        <w:gridCol w:w="1109"/>
        <w:gridCol w:w="1005"/>
        <w:gridCol w:w="1024"/>
        <w:gridCol w:w="543"/>
        <w:gridCol w:w="792"/>
        <w:gridCol w:w="731"/>
        <w:gridCol w:w="605"/>
        <w:gridCol w:w="615"/>
        <w:gridCol w:w="760"/>
      </w:tblGrid>
      <w:tr w:rsidR="008F15D7" w:rsidRPr="008F15D7" w14:paraId="38A809E8" w14:textId="77777777" w:rsidTr="00657694">
        <w:trPr>
          <w:trHeight w:val="1101"/>
          <w:jc w:val="center"/>
        </w:trPr>
        <w:tc>
          <w:tcPr>
            <w:tcW w:w="947" w:type="dxa"/>
          </w:tcPr>
          <w:p w14:paraId="0809700E" w14:textId="77777777" w:rsidR="00AE572E" w:rsidRPr="008F15D7" w:rsidRDefault="00AE572E" w:rsidP="000F32B9">
            <w:pPr>
              <w:tabs>
                <w:tab w:val="right" w:leader="dot" w:pos="9000"/>
              </w:tabs>
              <w:spacing w:line="100" w:lineRule="atLeast"/>
              <w:ind w:right="3"/>
              <w:jc w:val="both"/>
              <w:rPr>
                <w:b/>
                <w:bCs/>
                <w:sz w:val="18"/>
              </w:rPr>
            </w:pPr>
          </w:p>
          <w:p w14:paraId="6D1C88EC" w14:textId="77777777" w:rsidR="00AE572E" w:rsidRPr="008F15D7" w:rsidRDefault="00AE572E" w:rsidP="000F32B9">
            <w:pPr>
              <w:tabs>
                <w:tab w:val="right" w:leader="dot" w:pos="9000"/>
              </w:tabs>
              <w:spacing w:line="100" w:lineRule="atLeast"/>
              <w:ind w:right="3"/>
              <w:jc w:val="both"/>
              <w:rPr>
                <w:b/>
                <w:bCs/>
                <w:sz w:val="18"/>
              </w:rPr>
            </w:pPr>
          </w:p>
        </w:tc>
        <w:tc>
          <w:tcPr>
            <w:tcW w:w="3138" w:type="dxa"/>
            <w:gridSpan w:val="3"/>
          </w:tcPr>
          <w:p w14:paraId="7ABDBCA4" w14:textId="77777777" w:rsidR="00AE572E" w:rsidRPr="008F15D7" w:rsidRDefault="00AE572E" w:rsidP="000F32B9">
            <w:pPr>
              <w:tabs>
                <w:tab w:val="right" w:leader="dot" w:pos="9000"/>
              </w:tabs>
              <w:spacing w:line="100" w:lineRule="atLeast"/>
              <w:ind w:right="3"/>
              <w:jc w:val="both"/>
              <w:rPr>
                <w:b/>
                <w:bCs/>
                <w:sz w:val="18"/>
              </w:rPr>
            </w:pPr>
            <w:r w:rsidRPr="008F15D7">
              <w:rPr>
                <w:b/>
                <w:bCs/>
                <w:sz w:val="18"/>
              </w:rPr>
              <w:t>Ambient light level for different orientations</w:t>
            </w:r>
          </w:p>
          <w:p w14:paraId="5BFAE9F8" w14:textId="77777777" w:rsidR="00AE572E" w:rsidRPr="008F15D7" w:rsidRDefault="00AE572E" w:rsidP="000F32B9">
            <w:pPr>
              <w:tabs>
                <w:tab w:val="right" w:leader="dot" w:pos="9000"/>
              </w:tabs>
              <w:spacing w:line="100" w:lineRule="atLeast"/>
              <w:ind w:right="3"/>
              <w:jc w:val="both"/>
              <w:rPr>
                <w:b/>
                <w:bCs/>
                <w:sz w:val="18"/>
              </w:rPr>
            </w:pPr>
            <w:r w:rsidRPr="008F15D7">
              <w:rPr>
                <w:b/>
                <w:bCs/>
                <w:sz w:val="18"/>
              </w:rPr>
              <w:t>(lux)</w:t>
            </w:r>
          </w:p>
        </w:tc>
        <w:tc>
          <w:tcPr>
            <w:tcW w:w="4046" w:type="dxa"/>
            <w:gridSpan w:val="6"/>
          </w:tcPr>
          <w:p w14:paraId="43EEBBD1" w14:textId="77777777" w:rsidR="00AE572E" w:rsidRPr="008F15D7" w:rsidRDefault="00AE572E" w:rsidP="000F32B9">
            <w:pPr>
              <w:tabs>
                <w:tab w:val="right" w:leader="dot" w:pos="9000"/>
              </w:tabs>
              <w:spacing w:line="100" w:lineRule="atLeast"/>
              <w:ind w:right="3"/>
              <w:jc w:val="both"/>
              <w:rPr>
                <w:b/>
                <w:bCs/>
                <w:sz w:val="18"/>
              </w:rPr>
            </w:pPr>
            <w:r w:rsidRPr="008F15D7">
              <w:rPr>
                <w:b/>
                <w:bCs/>
                <w:sz w:val="18"/>
              </w:rPr>
              <w:t>Time difference for ambient light level of different orientations to reach the same value of ambient light</w:t>
            </w:r>
          </w:p>
        </w:tc>
      </w:tr>
      <w:tr w:rsidR="008F15D7" w:rsidRPr="008F15D7" w14:paraId="3796F4F8" w14:textId="77777777" w:rsidTr="00657694">
        <w:trPr>
          <w:trHeight w:val="338"/>
          <w:jc w:val="center"/>
        </w:trPr>
        <w:tc>
          <w:tcPr>
            <w:tcW w:w="947" w:type="dxa"/>
            <w:vMerge w:val="restart"/>
          </w:tcPr>
          <w:p w14:paraId="2190DFFA" w14:textId="77777777" w:rsidR="00AE572E" w:rsidRPr="008F15D7" w:rsidRDefault="00AE572E" w:rsidP="000F32B9">
            <w:pPr>
              <w:tabs>
                <w:tab w:val="right" w:leader="dot" w:pos="9000"/>
              </w:tabs>
              <w:spacing w:line="100" w:lineRule="atLeast"/>
              <w:ind w:right="3"/>
              <w:jc w:val="both"/>
              <w:rPr>
                <w:sz w:val="18"/>
              </w:rPr>
            </w:pPr>
          </w:p>
          <w:p w14:paraId="4DED335D" w14:textId="77777777" w:rsidR="00AE572E" w:rsidRPr="008F15D7" w:rsidRDefault="00AE572E" w:rsidP="000F32B9">
            <w:pPr>
              <w:tabs>
                <w:tab w:val="right" w:leader="dot" w:pos="9000"/>
              </w:tabs>
              <w:spacing w:line="100" w:lineRule="atLeast"/>
              <w:ind w:right="3"/>
              <w:jc w:val="both"/>
              <w:rPr>
                <w:sz w:val="18"/>
              </w:rPr>
            </w:pPr>
          </w:p>
          <w:p w14:paraId="1FD863CF" w14:textId="77777777" w:rsidR="00AE572E" w:rsidRPr="008F15D7" w:rsidRDefault="00AE572E" w:rsidP="000F32B9">
            <w:pPr>
              <w:tabs>
                <w:tab w:val="right" w:leader="dot" w:pos="9000"/>
              </w:tabs>
              <w:spacing w:line="100" w:lineRule="atLeast"/>
              <w:ind w:right="3"/>
              <w:jc w:val="both"/>
              <w:rPr>
                <w:sz w:val="18"/>
              </w:rPr>
            </w:pPr>
            <w:r w:rsidRPr="008F15D7">
              <w:rPr>
                <w:sz w:val="18"/>
              </w:rPr>
              <w:t>Time</w:t>
            </w:r>
          </w:p>
          <w:p w14:paraId="4B79BAB0" w14:textId="77777777" w:rsidR="00AE572E" w:rsidRPr="008F15D7" w:rsidRDefault="00AE572E" w:rsidP="000F32B9">
            <w:pPr>
              <w:tabs>
                <w:tab w:val="right" w:leader="dot" w:pos="9000"/>
              </w:tabs>
              <w:spacing w:line="100" w:lineRule="atLeast"/>
              <w:ind w:right="3"/>
              <w:jc w:val="both"/>
              <w:rPr>
                <w:sz w:val="18"/>
              </w:rPr>
            </w:pPr>
            <w:r w:rsidRPr="008F15D7">
              <w:rPr>
                <w:sz w:val="18"/>
              </w:rPr>
              <w:t>UTC</w:t>
            </w:r>
          </w:p>
          <w:p w14:paraId="17FBDE83" w14:textId="77777777" w:rsidR="00AE572E" w:rsidRPr="008F15D7" w:rsidRDefault="00AE572E" w:rsidP="000F32B9">
            <w:pPr>
              <w:tabs>
                <w:tab w:val="right" w:leader="dot" w:pos="9000"/>
              </w:tabs>
              <w:spacing w:line="100" w:lineRule="atLeast"/>
              <w:ind w:right="3"/>
              <w:jc w:val="both"/>
              <w:rPr>
                <w:sz w:val="18"/>
              </w:rPr>
            </w:pPr>
            <w:r w:rsidRPr="008F15D7">
              <w:rPr>
                <w:sz w:val="18"/>
              </w:rPr>
              <w:t>14 Feb</w:t>
            </w:r>
          </w:p>
        </w:tc>
        <w:tc>
          <w:tcPr>
            <w:tcW w:w="1109" w:type="dxa"/>
          </w:tcPr>
          <w:p w14:paraId="349402A2" w14:textId="77777777" w:rsidR="00AE572E" w:rsidRPr="008F15D7" w:rsidRDefault="00AE572E" w:rsidP="000F32B9">
            <w:pPr>
              <w:tabs>
                <w:tab w:val="right" w:leader="dot" w:pos="9000"/>
              </w:tabs>
              <w:spacing w:line="100" w:lineRule="atLeast"/>
              <w:ind w:right="3"/>
              <w:jc w:val="both"/>
              <w:rPr>
                <w:sz w:val="18"/>
              </w:rPr>
            </w:pPr>
            <w:r w:rsidRPr="008F15D7">
              <w:rPr>
                <w:sz w:val="18"/>
              </w:rPr>
              <w:t>I</w:t>
            </w:r>
          </w:p>
        </w:tc>
        <w:tc>
          <w:tcPr>
            <w:tcW w:w="1005" w:type="dxa"/>
          </w:tcPr>
          <w:p w14:paraId="2D35DFCA" w14:textId="77777777" w:rsidR="00AE572E" w:rsidRPr="008F15D7" w:rsidRDefault="00AE572E" w:rsidP="000F32B9">
            <w:pPr>
              <w:tabs>
                <w:tab w:val="right" w:leader="dot" w:pos="9000"/>
              </w:tabs>
              <w:spacing w:line="100" w:lineRule="atLeast"/>
              <w:ind w:rightChars="-51" w:right="-112"/>
              <w:jc w:val="both"/>
              <w:rPr>
                <w:sz w:val="18"/>
              </w:rPr>
            </w:pPr>
            <w:r w:rsidRPr="008F15D7">
              <w:rPr>
                <w:sz w:val="18"/>
              </w:rPr>
              <w:t>II</w:t>
            </w:r>
          </w:p>
        </w:tc>
        <w:tc>
          <w:tcPr>
            <w:tcW w:w="1024" w:type="dxa"/>
          </w:tcPr>
          <w:p w14:paraId="06D7012F" w14:textId="77777777" w:rsidR="00AE572E" w:rsidRPr="008F15D7" w:rsidRDefault="00AE572E" w:rsidP="000F32B9">
            <w:pPr>
              <w:tabs>
                <w:tab w:val="right" w:leader="dot" w:pos="9000"/>
              </w:tabs>
              <w:spacing w:line="100" w:lineRule="atLeast"/>
              <w:ind w:right="3"/>
              <w:jc w:val="both"/>
              <w:rPr>
                <w:sz w:val="18"/>
              </w:rPr>
            </w:pPr>
            <w:r w:rsidRPr="008F15D7">
              <w:rPr>
                <w:sz w:val="18"/>
              </w:rPr>
              <w:t>III</w:t>
            </w:r>
          </w:p>
        </w:tc>
        <w:tc>
          <w:tcPr>
            <w:tcW w:w="1335" w:type="dxa"/>
            <w:gridSpan w:val="2"/>
            <w:vMerge w:val="restart"/>
          </w:tcPr>
          <w:p w14:paraId="01550F6A" w14:textId="77777777" w:rsidR="00AE572E" w:rsidRPr="008F15D7" w:rsidRDefault="00AE572E" w:rsidP="000F32B9">
            <w:pPr>
              <w:tabs>
                <w:tab w:val="right" w:leader="dot" w:pos="9000"/>
              </w:tabs>
              <w:spacing w:line="100" w:lineRule="atLeast"/>
              <w:ind w:right="3"/>
              <w:jc w:val="both"/>
              <w:rPr>
                <w:sz w:val="18"/>
              </w:rPr>
            </w:pPr>
            <w:r w:rsidRPr="008F15D7">
              <w:rPr>
                <w:sz w:val="18"/>
              </w:rPr>
              <w:t>III is later than I (minute)</w:t>
            </w:r>
          </w:p>
        </w:tc>
        <w:tc>
          <w:tcPr>
            <w:tcW w:w="1336" w:type="dxa"/>
            <w:gridSpan w:val="2"/>
            <w:vMerge w:val="restart"/>
          </w:tcPr>
          <w:p w14:paraId="373D16D9" w14:textId="77777777" w:rsidR="00AE572E" w:rsidRPr="008F15D7" w:rsidRDefault="00AE572E" w:rsidP="000F32B9">
            <w:pPr>
              <w:tabs>
                <w:tab w:val="right" w:leader="dot" w:pos="9000"/>
              </w:tabs>
              <w:spacing w:line="100" w:lineRule="atLeast"/>
              <w:ind w:right="3"/>
              <w:jc w:val="both"/>
              <w:rPr>
                <w:sz w:val="18"/>
              </w:rPr>
            </w:pPr>
            <w:r w:rsidRPr="008F15D7">
              <w:rPr>
                <w:sz w:val="18"/>
              </w:rPr>
              <w:t>I is later than II</w:t>
            </w:r>
          </w:p>
          <w:p w14:paraId="3DA2454C" w14:textId="77777777" w:rsidR="00AE572E" w:rsidRPr="008F15D7" w:rsidRDefault="00AE572E" w:rsidP="000F32B9">
            <w:pPr>
              <w:tabs>
                <w:tab w:val="right" w:leader="dot" w:pos="9000"/>
              </w:tabs>
              <w:spacing w:line="100" w:lineRule="atLeast"/>
              <w:ind w:right="3"/>
              <w:jc w:val="both"/>
              <w:rPr>
                <w:sz w:val="18"/>
              </w:rPr>
            </w:pPr>
            <w:r w:rsidRPr="008F15D7">
              <w:rPr>
                <w:sz w:val="18"/>
              </w:rPr>
              <w:t>(minute)</w:t>
            </w:r>
          </w:p>
        </w:tc>
        <w:tc>
          <w:tcPr>
            <w:tcW w:w="1374" w:type="dxa"/>
            <w:gridSpan w:val="2"/>
            <w:vMerge w:val="restart"/>
          </w:tcPr>
          <w:p w14:paraId="154937F9" w14:textId="77777777" w:rsidR="00AE572E" w:rsidRPr="008F15D7" w:rsidRDefault="00AE572E" w:rsidP="000F32B9">
            <w:pPr>
              <w:tabs>
                <w:tab w:val="right" w:leader="dot" w:pos="9000"/>
              </w:tabs>
              <w:spacing w:line="100" w:lineRule="atLeast"/>
              <w:ind w:right="3"/>
              <w:jc w:val="both"/>
              <w:rPr>
                <w:sz w:val="18"/>
              </w:rPr>
            </w:pPr>
            <w:r w:rsidRPr="008F15D7">
              <w:rPr>
                <w:sz w:val="18"/>
              </w:rPr>
              <w:t>III is later than II</w:t>
            </w:r>
          </w:p>
          <w:p w14:paraId="34F50A3F" w14:textId="77777777" w:rsidR="00AE572E" w:rsidRPr="008F15D7" w:rsidRDefault="00AE572E" w:rsidP="000F32B9">
            <w:pPr>
              <w:tabs>
                <w:tab w:val="right" w:leader="dot" w:pos="9000"/>
              </w:tabs>
              <w:spacing w:line="100" w:lineRule="atLeast"/>
              <w:ind w:right="3"/>
              <w:jc w:val="both"/>
              <w:rPr>
                <w:sz w:val="18"/>
              </w:rPr>
            </w:pPr>
            <w:r w:rsidRPr="008F15D7">
              <w:rPr>
                <w:sz w:val="18"/>
              </w:rPr>
              <w:t>(minute)</w:t>
            </w:r>
          </w:p>
        </w:tc>
      </w:tr>
      <w:tr w:rsidR="008F15D7" w:rsidRPr="008F15D7" w14:paraId="0647532A" w14:textId="77777777" w:rsidTr="00657694">
        <w:trPr>
          <w:trHeight w:val="662"/>
          <w:jc w:val="center"/>
        </w:trPr>
        <w:tc>
          <w:tcPr>
            <w:tcW w:w="947" w:type="dxa"/>
            <w:vMerge/>
          </w:tcPr>
          <w:p w14:paraId="35409F04" w14:textId="77777777" w:rsidR="00AE572E" w:rsidRPr="008F15D7" w:rsidRDefault="00AE572E" w:rsidP="000F32B9">
            <w:pPr>
              <w:tabs>
                <w:tab w:val="right" w:leader="dot" w:pos="9000"/>
              </w:tabs>
              <w:spacing w:line="100" w:lineRule="atLeast"/>
              <w:ind w:right="3"/>
              <w:jc w:val="both"/>
              <w:rPr>
                <w:sz w:val="18"/>
              </w:rPr>
            </w:pPr>
          </w:p>
        </w:tc>
        <w:tc>
          <w:tcPr>
            <w:tcW w:w="1109" w:type="dxa"/>
          </w:tcPr>
          <w:p w14:paraId="0B213CE4" w14:textId="77777777" w:rsidR="00AE572E" w:rsidRPr="008F15D7" w:rsidRDefault="00AE572E" w:rsidP="000F32B9">
            <w:pPr>
              <w:tabs>
                <w:tab w:val="right" w:leader="dot" w:pos="9000"/>
              </w:tabs>
              <w:spacing w:line="100" w:lineRule="atLeast"/>
              <w:ind w:right="3"/>
              <w:jc w:val="both"/>
              <w:rPr>
                <w:sz w:val="18"/>
              </w:rPr>
            </w:pPr>
            <w:r w:rsidRPr="008F15D7">
              <w:rPr>
                <w:sz w:val="18"/>
              </w:rPr>
              <w:t>Towards the sunrise</w:t>
            </w:r>
          </w:p>
        </w:tc>
        <w:tc>
          <w:tcPr>
            <w:tcW w:w="1005" w:type="dxa"/>
          </w:tcPr>
          <w:p w14:paraId="1529A18A" w14:textId="77777777" w:rsidR="00AE572E" w:rsidRPr="008F15D7" w:rsidRDefault="00AE572E" w:rsidP="000F32B9">
            <w:pPr>
              <w:tabs>
                <w:tab w:val="right" w:leader="dot" w:pos="9000"/>
              </w:tabs>
              <w:spacing w:line="100" w:lineRule="atLeast"/>
              <w:ind w:rightChars="-51" w:right="-112"/>
              <w:jc w:val="both"/>
              <w:rPr>
                <w:sz w:val="18"/>
              </w:rPr>
            </w:pPr>
            <w:r w:rsidRPr="008F15D7">
              <w:rPr>
                <w:sz w:val="18"/>
              </w:rPr>
              <w:t>Towards zenith</w:t>
            </w:r>
          </w:p>
        </w:tc>
        <w:tc>
          <w:tcPr>
            <w:tcW w:w="1024" w:type="dxa"/>
          </w:tcPr>
          <w:p w14:paraId="7926F323" w14:textId="77777777" w:rsidR="00AE572E" w:rsidRPr="008F15D7" w:rsidRDefault="00AE572E" w:rsidP="000F32B9">
            <w:pPr>
              <w:tabs>
                <w:tab w:val="right" w:leader="dot" w:pos="9000"/>
              </w:tabs>
              <w:spacing w:line="100" w:lineRule="atLeast"/>
              <w:ind w:right="3"/>
              <w:jc w:val="both"/>
              <w:rPr>
                <w:sz w:val="18"/>
              </w:rPr>
            </w:pPr>
            <w:r w:rsidRPr="008F15D7">
              <w:rPr>
                <w:sz w:val="18"/>
              </w:rPr>
              <w:t>Away from the sunrise</w:t>
            </w:r>
          </w:p>
        </w:tc>
        <w:tc>
          <w:tcPr>
            <w:tcW w:w="1335" w:type="dxa"/>
            <w:gridSpan w:val="2"/>
            <w:vMerge/>
          </w:tcPr>
          <w:p w14:paraId="664A74E8" w14:textId="77777777" w:rsidR="00AE572E" w:rsidRPr="008F15D7" w:rsidRDefault="00AE572E" w:rsidP="000F32B9">
            <w:pPr>
              <w:tabs>
                <w:tab w:val="right" w:leader="dot" w:pos="9000"/>
              </w:tabs>
              <w:spacing w:line="100" w:lineRule="atLeast"/>
              <w:ind w:right="3"/>
              <w:jc w:val="both"/>
              <w:rPr>
                <w:sz w:val="18"/>
              </w:rPr>
            </w:pPr>
          </w:p>
        </w:tc>
        <w:tc>
          <w:tcPr>
            <w:tcW w:w="1336" w:type="dxa"/>
            <w:gridSpan w:val="2"/>
            <w:vMerge/>
          </w:tcPr>
          <w:p w14:paraId="5173D766" w14:textId="77777777" w:rsidR="00AE572E" w:rsidRPr="008F15D7" w:rsidRDefault="00AE572E" w:rsidP="000F32B9">
            <w:pPr>
              <w:tabs>
                <w:tab w:val="right" w:leader="dot" w:pos="9000"/>
              </w:tabs>
              <w:spacing w:line="100" w:lineRule="atLeast"/>
              <w:ind w:right="3"/>
              <w:jc w:val="both"/>
              <w:rPr>
                <w:sz w:val="18"/>
              </w:rPr>
            </w:pPr>
          </w:p>
        </w:tc>
        <w:tc>
          <w:tcPr>
            <w:tcW w:w="1374" w:type="dxa"/>
            <w:gridSpan w:val="2"/>
            <w:vMerge/>
          </w:tcPr>
          <w:p w14:paraId="641B4C34" w14:textId="77777777" w:rsidR="00AE572E" w:rsidRPr="008F15D7" w:rsidRDefault="00AE572E" w:rsidP="000F32B9">
            <w:pPr>
              <w:tabs>
                <w:tab w:val="right" w:leader="dot" w:pos="9000"/>
              </w:tabs>
              <w:spacing w:line="100" w:lineRule="atLeast"/>
              <w:ind w:right="3"/>
              <w:jc w:val="both"/>
              <w:rPr>
                <w:sz w:val="18"/>
              </w:rPr>
            </w:pPr>
          </w:p>
        </w:tc>
      </w:tr>
      <w:tr w:rsidR="008F15D7" w:rsidRPr="008F15D7" w14:paraId="16D5E93A" w14:textId="77777777" w:rsidTr="00657694">
        <w:trPr>
          <w:trHeight w:hRule="exact" w:val="325"/>
          <w:jc w:val="center"/>
        </w:trPr>
        <w:tc>
          <w:tcPr>
            <w:tcW w:w="947" w:type="dxa"/>
          </w:tcPr>
          <w:p w14:paraId="794E37CA" w14:textId="77777777" w:rsidR="00AE572E" w:rsidRPr="008F15D7" w:rsidRDefault="00AE572E" w:rsidP="000F32B9">
            <w:pPr>
              <w:tabs>
                <w:tab w:val="right" w:leader="dot" w:pos="9000"/>
              </w:tabs>
              <w:spacing w:line="100" w:lineRule="atLeast"/>
              <w:ind w:right="3"/>
              <w:jc w:val="both"/>
              <w:rPr>
                <w:sz w:val="18"/>
              </w:rPr>
            </w:pPr>
            <w:r w:rsidRPr="008F15D7">
              <w:rPr>
                <w:sz w:val="18"/>
              </w:rPr>
              <w:t>6:56</w:t>
            </w:r>
          </w:p>
        </w:tc>
        <w:tc>
          <w:tcPr>
            <w:tcW w:w="1109" w:type="dxa"/>
          </w:tcPr>
          <w:p w14:paraId="48BF2FCD" w14:textId="77777777" w:rsidR="00AE572E" w:rsidRPr="008F15D7" w:rsidRDefault="00AE572E" w:rsidP="000F32B9">
            <w:pPr>
              <w:tabs>
                <w:tab w:val="right" w:leader="dot" w:pos="9000"/>
              </w:tabs>
              <w:spacing w:line="100" w:lineRule="atLeast"/>
              <w:ind w:right="3"/>
              <w:jc w:val="both"/>
              <w:rPr>
                <w:sz w:val="18"/>
              </w:rPr>
            </w:pPr>
            <w:r w:rsidRPr="008F15D7">
              <w:rPr>
                <w:sz w:val="18"/>
              </w:rPr>
              <w:t>50</w:t>
            </w:r>
          </w:p>
        </w:tc>
        <w:tc>
          <w:tcPr>
            <w:tcW w:w="1005" w:type="dxa"/>
          </w:tcPr>
          <w:p w14:paraId="6999A935" w14:textId="77777777" w:rsidR="00AE572E" w:rsidRPr="008F15D7" w:rsidRDefault="00AE572E" w:rsidP="000F32B9">
            <w:pPr>
              <w:tabs>
                <w:tab w:val="right" w:leader="dot" w:pos="9000"/>
              </w:tabs>
              <w:spacing w:line="100" w:lineRule="atLeast"/>
              <w:ind w:right="3"/>
              <w:jc w:val="both"/>
              <w:rPr>
                <w:sz w:val="18"/>
              </w:rPr>
            </w:pPr>
            <w:r w:rsidRPr="008F15D7">
              <w:rPr>
                <w:sz w:val="18"/>
              </w:rPr>
              <w:t>83</w:t>
            </w:r>
          </w:p>
        </w:tc>
        <w:tc>
          <w:tcPr>
            <w:tcW w:w="1024" w:type="dxa"/>
          </w:tcPr>
          <w:p w14:paraId="46FD3902" w14:textId="77777777" w:rsidR="00AE572E" w:rsidRPr="008F15D7" w:rsidRDefault="00AE572E" w:rsidP="000F32B9">
            <w:pPr>
              <w:tabs>
                <w:tab w:val="right" w:leader="dot" w:pos="9000"/>
              </w:tabs>
              <w:spacing w:line="100" w:lineRule="atLeast"/>
              <w:ind w:right="3"/>
              <w:jc w:val="both"/>
              <w:rPr>
                <w:sz w:val="18"/>
              </w:rPr>
            </w:pPr>
            <w:r w:rsidRPr="008F15D7">
              <w:rPr>
                <w:sz w:val="18"/>
              </w:rPr>
              <w:t>48</w:t>
            </w:r>
          </w:p>
        </w:tc>
        <w:tc>
          <w:tcPr>
            <w:tcW w:w="543" w:type="dxa"/>
          </w:tcPr>
          <w:p w14:paraId="7B80EAFF" w14:textId="77777777" w:rsidR="00AE572E" w:rsidRPr="008F15D7" w:rsidRDefault="00AE572E" w:rsidP="000F32B9">
            <w:pPr>
              <w:tabs>
                <w:tab w:val="right" w:leader="dot" w:pos="9000"/>
              </w:tabs>
              <w:spacing w:line="100" w:lineRule="atLeast"/>
              <w:ind w:right="3"/>
              <w:jc w:val="both"/>
              <w:rPr>
                <w:sz w:val="18"/>
              </w:rPr>
            </w:pPr>
          </w:p>
        </w:tc>
        <w:tc>
          <w:tcPr>
            <w:tcW w:w="791" w:type="dxa"/>
          </w:tcPr>
          <w:p w14:paraId="1BC440B6" w14:textId="77777777" w:rsidR="00AE572E" w:rsidRPr="008F15D7" w:rsidRDefault="00AE572E" w:rsidP="000F32B9">
            <w:pPr>
              <w:tabs>
                <w:tab w:val="right" w:leader="dot" w:pos="9000"/>
              </w:tabs>
              <w:spacing w:line="100" w:lineRule="atLeast"/>
              <w:ind w:right="3"/>
              <w:jc w:val="both"/>
              <w:rPr>
                <w:sz w:val="18"/>
              </w:rPr>
            </w:pPr>
          </w:p>
        </w:tc>
        <w:tc>
          <w:tcPr>
            <w:tcW w:w="731" w:type="dxa"/>
          </w:tcPr>
          <w:p w14:paraId="52F33432" w14:textId="77777777" w:rsidR="00AE572E" w:rsidRPr="008F15D7" w:rsidRDefault="00AE572E" w:rsidP="000F32B9">
            <w:pPr>
              <w:tabs>
                <w:tab w:val="right" w:leader="dot" w:pos="9000"/>
              </w:tabs>
              <w:spacing w:line="100" w:lineRule="atLeast"/>
              <w:ind w:right="3"/>
              <w:jc w:val="both"/>
              <w:rPr>
                <w:sz w:val="18"/>
              </w:rPr>
            </w:pPr>
          </w:p>
        </w:tc>
        <w:tc>
          <w:tcPr>
            <w:tcW w:w="605" w:type="dxa"/>
          </w:tcPr>
          <w:p w14:paraId="57265733" w14:textId="77777777" w:rsidR="00AE572E" w:rsidRPr="008F15D7" w:rsidRDefault="00AE572E" w:rsidP="000F32B9">
            <w:pPr>
              <w:tabs>
                <w:tab w:val="right" w:leader="dot" w:pos="9000"/>
              </w:tabs>
              <w:spacing w:line="100" w:lineRule="atLeast"/>
              <w:ind w:right="3"/>
              <w:jc w:val="both"/>
              <w:rPr>
                <w:sz w:val="18"/>
              </w:rPr>
            </w:pPr>
          </w:p>
        </w:tc>
        <w:tc>
          <w:tcPr>
            <w:tcW w:w="615" w:type="dxa"/>
          </w:tcPr>
          <w:p w14:paraId="74EC3516" w14:textId="77777777" w:rsidR="00AE572E" w:rsidRPr="008F15D7" w:rsidRDefault="00AE572E" w:rsidP="000F32B9">
            <w:pPr>
              <w:tabs>
                <w:tab w:val="right" w:leader="dot" w:pos="9000"/>
              </w:tabs>
              <w:spacing w:line="100" w:lineRule="atLeast"/>
              <w:ind w:right="3"/>
              <w:jc w:val="both"/>
              <w:rPr>
                <w:sz w:val="18"/>
              </w:rPr>
            </w:pPr>
          </w:p>
        </w:tc>
        <w:tc>
          <w:tcPr>
            <w:tcW w:w="759" w:type="dxa"/>
          </w:tcPr>
          <w:p w14:paraId="24BD8CF9" w14:textId="77777777" w:rsidR="00AE572E" w:rsidRPr="008F15D7" w:rsidRDefault="00AE572E" w:rsidP="000F32B9">
            <w:pPr>
              <w:tabs>
                <w:tab w:val="right" w:leader="dot" w:pos="9000"/>
              </w:tabs>
              <w:spacing w:line="100" w:lineRule="atLeast"/>
              <w:ind w:right="3"/>
              <w:jc w:val="both"/>
              <w:rPr>
                <w:sz w:val="18"/>
              </w:rPr>
            </w:pPr>
          </w:p>
        </w:tc>
      </w:tr>
      <w:tr w:rsidR="008F15D7" w:rsidRPr="008F15D7" w14:paraId="37846150" w14:textId="77777777" w:rsidTr="00657694">
        <w:trPr>
          <w:trHeight w:hRule="exact" w:val="325"/>
          <w:jc w:val="center"/>
        </w:trPr>
        <w:tc>
          <w:tcPr>
            <w:tcW w:w="947" w:type="dxa"/>
          </w:tcPr>
          <w:p w14:paraId="27611576" w14:textId="77777777" w:rsidR="00AE572E" w:rsidRPr="008F15D7" w:rsidRDefault="00AE572E" w:rsidP="000F32B9">
            <w:pPr>
              <w:tabs>
                <w:tab w:val="right" w:leader="dot" w:pos="9000"/>
              </w:tabs>
              <w:spacing w:line="100" w:lineRule="atLeast"/>
              <w:ind w:right="3"/>
              <w:jc w:val="both"/>
              <w:rPr>
                <w:sz w:val="18"/>
              </w:rPr>
            </w:pPr>
            <w:r w:rsidRPr="008F15D7">
              <w:rPr>
                <w:sz w:val="18"/>
              </w:rPr>
              <w:t>6:57</w:t>
            </w:r>
          </w:p>
        </w:tc>
        <w:tc>
          <w:tcPr>
            <w:tcW w:w="1109" w:type="dxa"/>
          </w:tcPr>
          <w:p w14:paraId="52811CF8" w14:textId="77777777" w:rsidR="00AE572E" w:rsidRPr="008F15D7" w:rsidRDefault="00AE572E" w:rsidP="000F32B9">
            <w:pPr>
              <w:tabs>
                <w:tab w:val="right" w:leader="dot" w:pos="9000"/>
              </w:tabs>
              <w:spacing w:line="100" w:lineRule="atLeast"/>
              <w:ind w:right="3"/>
              <w:jc w:val="both"/>
              <w:rPr>
                <w:sz w:val="18"/>
              </w:rPr>
            </w:pPr>
            <w:r w:rsidRPr="008F15D7">
              <w:rPr>
                <w:sz w:val="18"/>
              </w:rPr>
              <w:t>57</w:t>
            </w:r>
          </w:p>
        </w:tc>
        <w:tc>
          <w:tcPr>
            <w:tcW w:w="1005" w:type="dxa"/>
          </w:tcPr>
          <w:p w14:paraId="3E412C69" w14:textId="77777777"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1024" w:type="dxa"/>
          </w:tcPr>
          <w:p w14:paraId="65519B93" w14:textId="77777777" w:rsidR="00AE572E" w:rsidRPr="008F15D7" w:rsidRDefault="00AE572E" w:rsidP="000F32B9">
            <w:pPr>
              <w:tabs>
                <w:tab w:val="right" w:leader="dot" w:pos="9000"/>
              </w:tabs>
              <w:spacing w:line="100" w:lineRule="atLeast"/>
              <w:ind w:right="3"/>
              <w:jc w:val="both"/>
              <w:rPr>
                <w:sz w:val="18"/>
              </w:rPr>
            </w:pPr>
            <w:r w:rsidRPr="008F15D7">
              <w:rPr>
                <w:sz w:val="18"/>
              </w:rPr>
              <w:t>48</w:t>
            </w:r>
          </w:p>
        </w:tc>
        <w:tc>
          <w:tcPr>
            <w:tcW w:w="543" w:type="dxa"/>
          </w:tcPr>
          <w:p w14:paraId="06CA31AB" w14:textId="77777777" w:rsidR="00AE572E" w:rsidRPr="008F15D7" w:rsidRDefault="00AE572E" w:rsidP="000F32B9">
            <w:pPr>
              <w:tabs>
                <w:tab w:val="right" w:leader="dot" w:pos="9000"/>
              </w:tabs>
              <w:spacing w:line="100" w:lineRule="atLeast"/>
              <w:ind w:right="3"/>
              <w:jc w:val="both"/>
              <w:rPr>
                <w:sz w:val="18"/>
              </w:rPr>
            </w:pPr>
            <w:r w:rsidRPr="008F15D7">
              <w:rPr>
                <w:sz w:val="18"/>
              </w:rPr>
              <w:t>1</w:t>
            </w:r>
          </w:p>
        </w:tc>
        <w:tc>
          <w:tcPr>
            <w:tcW w:w="791" w:type="dxa"/>
          </w:tcPr>
          <w:p w14:paraId="15E029BE"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w:t>
            </w:r>
          </w:p>
        </w:tc>
        <w:tc>
          <w:tcPr>
            <w:tcW w:w="731" w:type="dxa"/>
          </w:tcPr>
          <w:p w14:paraId="53AE0F7A" w14:textId="77777777" w:rsidR="00AE572E" w:rsidRPr="008F15D7" w:rsidRDefault="00AE572E" w:rsidP="000F32B9">
            <w:pPr>
              <w:tabs>
                <w:tab w:val="right" w:leader="dot" w:pos="9000"/>
              </w:tabs>
              <w:spacing w:line="100" w:lineRule="atLeast"/>
              <w:ind w:right="3"/>
              <w:jc w:val="both"/>
              <w:rPr>
                <w:sz w:val="18"/>
              </w:rPr>
            </w:pPr>
          </w:p>
        </w:tc>
        <w:tc>
          <w:tcPr>
            <w:tcW w:w="605" w:type="dxa"/>
          </w:tcPr>
          <w:p w14:paraId="579490AA" w14:textId="77777777" w:rsidR="00AE572E" w:rsidRPr="008F15D7" w:rsidRDefault="00AE572E" w:rsidP="000F32B9">
            <w:pPr>
              <w:tabs>
                <w:tab w:val="right" w:leader="dot" w:pos="9000"/>
              </w:tabs>
              <w:spacing w:line="100" w:lineRule="atLeast"/>
              <w:ind w:right="3"/>
              <w:jc w:val="both"/>
              <w:rPr>
                <w:sz w:val="18"/>
              </w:rPr>
            </w:pPr>
          </w:p>
        </w:tc>
        <w:tc>
          <w:tcPr>
            <w:tcW w:w="615" w:type="dxa"/>
          </w:tcPr>
          <w:p w14:paraId="797E9F53" w14:textId="77777777" w:rsidR="00AE572E" w:rsidRPr="008F15D7" w:rsidRDefault="00AE572E" w:rsidP="000F32B9">
            <w:pPr>
              <w:tabs>
                <w:tab w:val="right" w:leader="dot" w:pos="9000"/>
              </w:tabs>
              <w:spacing w:line="100" w:lineRule="atLeast"/>
              <w:ind w:right="3"/>
              <w:jc w:val="both"/>
              <w:rPr>
                <w:sz w:val="18"/>
              </w:rPr>
            </w:pPr>
          </w:p>
        </w:tc>
        <w:tc>
          <w:tcPr>
            <w:tcW w:w="759" w:type="dxa"/>
          </w:tcPr>
          <w:p w14:paraId="09B31DA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w:t>
            </w:r>
          </w:p>
        </w:tc>
      </w:tr>
      <w:tr w:rsidR="008F15D7" w:rsidRPr="008F15D7" w14:paraId="0B6CFCE7" w14:textId="77777777" w:rsidTr="00657694">
        <w:trPr>
          <w:trHeight w:hRule="exact" w:val="325"/>
          <w:jc w:val="center"/>
        </w:trPr>
        <w:tc>
          <w:tcPr>
            <w:tcW w:w="947" w:type="dxa"/>
          </w:tcPr>
          <w:p w14:paraId="6C95F9E6" w14:textId="77777777" w:rsidR="00AE572E" w:rsidRPr="008F15D7" w:rsidRDefault="00AE572E" w:rsidP="000F32B9">
            <w:pPr>
              <w:tabs>
                <w:tab w:val="right" w:leader="dot" w:pos="9000"/>
              </w:tabs>
              <w:spacing w:line="100" w:lineRule="atLeast"/>
              <w:ind w:right="3"/>
              <w:jc w:val="both"/>
              <w:rPr>
                <w:sz w:val="18"/>
              </w:rPr>
            </w:pPr>
            <w:r w:rsidRPr="008F15D7">
              <w:rPr>
                <w:sz w:val="18"/>
              </w:rPr>
              <w:t>6:58</w:t>
            </w:r>
          </w:p>
        </w:tc>
        <w:tc>
          <w:tcPr>
            <w:tcW w:w="1109" w:type="dxa"/>
          </w:tcPr>
          <w:p w14:paraId="50A0E377" w14:textId="77777777" w:rsidR="00AE572E" w:rsidRPr="008F15D7" w:rsidRDefault="00AE572E" w:rsidP="000F32B9">
            <w:pPr>
              <w:tabs>
                <w:tab w:val="right" w:leader="dot" w:pos="9000"/>
              </w:tabs>
              <w:spacing w:line="100" w:lineRule="atLeast"/>
              <w:ind w:right="3"/>
              <w:jc w:val="both"/>
              <w:rPr>
                <w:sz w:val="18"/>
              </w:rPr>
            </w:pPr>
            <w:r w:rsidRPr="008F15D7">
              <w:rPr>
                <w:sz w:val="18"/>
              </w:rPr>
              <w:t>67</w:t>
            </w:r>
          </w:p>
        </w:tc>
        <w:tc>
          <w:tcPr>
            <w:tcW w:w="1005" w:type="dxa"/>
          </w:tcPr>
          <w:p w14:paraId="47433042" w14:textId="77777777" w:rsidR="00AE572E" w:rsidRPr="008F15D7" w:rsidRDefault="00AE572E" w:rsidP="000F32B9">
            <w:pPr>
              <w:tabs>
                <w:tab w:val="right" w:leader="dot" w:pos="9000"/>
              </w:tabs>
              <w:spacing w:line="100" w:lineRule="atLeast"/>
              <w:ind w:right="3"/>
              <w:jc w:val="both"/>
              <w:rPr>
                <w:sz w:val="18"/>
              </w:rPr>
            </w:pPr>
            <w:r w:rsidRPr="008F15D7">
              <w:rPr>
                <w:sz w:val="18"/>
              </w:rPr>
              <w:t>116</w:t>
            </w:r>
          </w:p>
        </w:tc>
        <w:tc>
          <w:tcPr>
            <w:tcW w:w="1024" w:type="dxa"/>
          </w:tcPr>
          <w:p w14:paraId="779F409F" w14:textId="77777777" w:rsidR="00AE572E" w:rsidRPr="008F15D7" w:rsidRDefault="00AE572E" w:rsidP="000F32B9">
            <w:pPr>
              <w:tabs>
                <w:tab w:val="right" w:leader="dot" w:pos="9000"/>
              </w:tabs>
              <w:ind w:right="3"/>
              <w:jc w:val="both"/>
              <w:rPr>
                <w:sz w:val="18"/>
              </w:rPr>
            </w:pPr>
            <w:r w:rsidRPr="008F15D7">
              <w:rPr>
                <w:sz w:val="18"/>
              </w:rPr>
              <w:t>50</w:t>
            </w:r>
          </w:p>
        </w:tc>
        <w:tc>
          <w:tcPr>
            <w:tcW w:w="543" w:type="dxa"/>
          </w:tcPr>
          <w:p w14:paraId="337EFC23"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299BA59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50</w:t>
            </w:r>
          </w:p>
        </w:tc>
        <w:tc>
          <w:tcPr>
            <w:tcW w:w="731" w:type="dxa"/>
          </w:tcPr>
          <w:p w14:paraId="532CEB72" w14:textId="77777777" w:rsidR="00AE572E" w:rsidRPr="008F15D7" w:rsidRDefault="00AE572E" w:rsidP="000F32B9">
            <w:pPr>
              <w:tabs>
                <w:tab w:val="right" w:leader="dot" w:pos="9000"/>
              </w:tabs>
              <w:spacing w:line="100" w:lineRule="atLeast"/>
              <w:ind w:right="3"/>
              <w:jc w:val="both"/>
              <w:rPr>
                <w:sz w:val="18"/>
              </w:rPr>
            </w:pPr>
          </w:p>
        </w:tc>
        <w:tc>
          <w:tcPr>
            <w:tcW w:w="605" w:type="dxa"/>
          </w:tcPr>
          <w:p w14:paraId="7D5160D5" w14:textId="77777777" w:rsidR="00AE572E" w:rsidRPr="008F15D7" w:rsidRDefault="00AE572E" w:rsidP="000F32B9">
            <w:pPr>
              <w:tabs>
                <w:tab w:val="right" w:leader="dot" w:pos="9000"/>
              </w:tabs>
              <w:spacing w:line="100" w:lineRule="atLeast"/>
              <w:ind w:right="3"/>
              <w:jc w:val="both"/>
              <w:rPr>
                <w:sz w:val="18"/>
              </w:rPr>
            </w:pPr>
          </w:p>
        </w:tc>
        <w:tc>
          <w:tcPr>
            <w:tcW w:w="615" w:type="dxa"/>
          </w:tcPr>
          <w:p w14:paraId="35FCC537" w14:textId="77777777" w:rsidR="00AE572E" w:rsidRPr="008F15D7" w:rsidRDefault="00AE572E" w:rsidP="000F32B9">
            <w:pPr>
              <w:tabs>
                <w:tab w:val="right" w:leader="dot" w:pos="9000"/>
              </w:tabs>
              <w:spacing w:line="100" w:lineRule="atLeast"/>
              <w:ind w:right="3"/>
              <w:jc w:val="both"/>
              <w:rPr>
                <w:sz w:val="18"/>
              </w:rPr>
            </w:pPr>
          </w:p>
        </w:tc>
        <w:tc>
          <w:tcPr>
            <w:tcW w:w="759" w:type="dxa"/>
          </w:tcPr>
          <w:p w14:paraId="3D268FF2"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50</w:t>
            </w:r>
          </w:p>
        </w:tc>
      </w:tr>
      <w:tr w:rsidR="008F15D7" w:rsidRPr="008F15D7" w14:paraId="2D43E9AA" w14:textId="77777777" w:rsidTr="00657694">
        <w:trPr>
          <w:trHeight w:hRule="exact" w:val="325"/>
          <w:jc w:val="center"/>
        </w:trPr>
        <w:tc>
          <w:tcPr>
            <w:tcW w:w="947" w:type="dxa"/>
          </w:tcPr>
          <w:p w14:paraId="6F2ED00E" w14:textId="77777777" w:rsidR="00AE572E" w:rsidRPr="008F15D7" w:rsidRDefault="00AE572E" w:rsidP="000F32B9">
            <w:pPr>
              <w:tabs>
                <w:tab w:val="right" w:leader="dot" w:pos="9000"/>
              </w:tabs>
              <w:spacing w:line="100" w:lineRule="atLeast"/>
              <w:ind w:right="3"/>
              <w:jc w:val="both"/>
              <w:rPr>
                <w:sz w:val="18"/>
              </w:rPr>
            </w:pPr>
            <w:r w:rsidRPr="008F15D7">
              <w:rPr>
                <w:sz w:val="18"/>
              </w:rPr>
              <w:t>6:59</w:t>
            </w:r>
          </w:p>
        </w:tc>
        <w:tc>
          <w:tcPr>
            <w:tcW w:w="1109" w:type="dxa"/>
          </w:tcPr>
          <w:p w14:paraId="71F09461" w14:textId="77777777" w:rsidR="00AE572E" w:rsidRPr="008F15D7" w:rsidRDefault="00AE572E" w:rsidP="000F32B9">
            <w:pPr>
              <w:tabs>
                <w:tab w:val="right" w:leader="dot" w:pos="9000"/>
              </w:tabs>
              <w:spacing w:line="100" w:lineRule="atLeast"/>
              <w:ind w:right="3"/>
              <w:jc w:val="both"/>
              <w:rPr>
                <w:sz w:val="18"/>
              </w:rPr>
            </w:pPr>
            <w:r w:rsidRPr="008F15D7">
              <w:rPr>
                <w:sz w:val="18"/>
              </w:rPr>
              <w:t>80</w:t>
            </w:r>
          </w:p>
        </w:tc>
        <w:tc>
          <w:tcPr>
            <w:tcW w:w="1005" w:type="dxa"/>
          </w:tcPr>
          <w:p w14:paraId="357951A3" w14:textId="77777777" w:rsidR="00AE572E" w:rsidRPr="008F15D7" w:rsidRDefault="00AE572E" w:rsidP="000F32B9">
            <w:pPr>
              <w:tabs>
                <w:tab w:val="right" w:leader="dot" w:pos="9000"/>
              </w:tabs>
              <w:spacing w:line="100" w:lineRule="atLeast"/>
              <w:ind w:right="3"/>
              <w:jc w:val="both"/>
              <w:rPr>
                <w:sz w:val="18"/>
              </w:rPr>
            </w:pPr>
            <w:r w:rsidRPr="008F15D7">
              <w:rPr>
                <w:sz w:val="18"/>
              </w:rPr>
              <w:t>133</w:t>
            </w:r>
          </w:p>
        </w:tc>
        <w:tc>
          <w:tcPr>
            <w:tcW w:w="1024" w:type="dxa"/>
          </w:tcPr>
          <w:p w14:paraId="0A3DB28F" w14:textId="77777777" w:rsidR="00AE572E" w:rsidRPr="008F15D7" w:rsidRDefault="00AE572E" w:rsidP="000F32B9">
            <w:pPr>
              <w:tabs>
                <w:tab w:val="right" w:leader="dot" w:pos="9000"/>
              </w:tabs>
              <w:spacing w:line="100" w:lineRule="atLeast"/>
              <w:ind w:right="3"/>
              <w:jc w:val="both"/>
              <w:rPr>
                <w:sz w:val="18"/>
              </w:rPr>
            </w:pPr>
            <w:r w:rsidRPr="008F15D7">
              <w:rPr>
                <w:sz w:val="18"/>
              </w:rPr>
              <w:t>61</w:t>
            </w:r>
          </w:p>
        </w:tc>
        <w:tc>
          <w:tcPr>
            <w:tcW w:w="543" w:type="dxa"/>
          </w:tcPr>
          <w:p w14:paraId="7BF7D157"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6D26FC0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61</w:t>
            </w:r>
          </w:p>
        </w:tc>
        <w:tc>
          <w:tcPr>
            <w:tcW w:w="731" w:type="dxa"/>
          </w:tcPr>
          <w:p w14:paraId="0BA06BE6"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14:paraId="2457FCB2"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80</w:t>
            </w:r>
          </w:p>
        </w:tc>
        <w:tc>
          <w:tcPr>
            <w:tcW w:w="615" w:type="dxa"/>
          </w:tcPr>
          <w:p w14:paraId="5E85FD99" w14:textId="77777777" w:rsidR="00AE572E" w:rsidRPr="008F15D7" w:rsidRDefault="00AE572E" w:rsidP="000F32B9">
            <w:pPr>
              <w:tabs>
                <w:tab w:val="right" w:leader="dot" w:pos="9000"/>
              </w:tabs>
              <w:spacing w:line="100" w:lineRule="atLeast"/>
              <w:ind w:right="3"/>
              <w:jc w:val="both"/>
              <w:rPr>
                <w:sz w:val="18"/>
              </w:rPr>
            </w:pPr>
          </w:p>
        </w:tc>
        <w:tc>
          <w:tcPr>
            <w:tcW w:w="759" w:type="dxa"/>
          </w:tcPr>
          <w:p w14:paraId="555EB49E"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61</w:t>
            </w:r>
          </w:p>
        </w:tc>
      </w:tr>
      <w:tr w:rsidR="008F15D7" w:rsidRPr="008F15D7" w14:paraId="7E5FE7C6" w14:textId="77777777" w:rsidTr="00657694">
        <w:trPr>
          <w:trHeight w:hRule="exact" w:val="325"/>
          <w:jc w:val="center"/>
        </w:trPr>
        <w:tc>
          <w:tcPr>
            <w:tcW w:w="947" w:type="dxa"/>
          </w:tcPr>
          <w:p w14:paraId="2167F78D" w14:textId="77777777" w:rsidR="00AE572E" w:rsidRPr="008F15D7" w:rsidRDefault="00AE572E" w:rsidP="000F32B9">
            <w:pPr>
              <w:tabs>
                <w:tab w:val="right" w:leader="dot" w:pos="9000"/>
              </w:tabs>
              <w:spacing w:line="100" w:lineRule="atLeast"/>
              <w:ind w:right="3"/>
              <w:jc w:val="both"/>
              <w:rPr>
                <w:sz w:val="18"/>
              </w:rPr>
            </w:pPr>
            <w:r w:rsidRPr="008F15D7">
              <w:rPr>
                <w:sz w:val="18"/>
              </w:rPr>
              <w:t>7:00</w:t>
            </w:r>
          </w:p>
        </w:tc>
        <w:tc>
          <w:tcPr>
            <w:tcW w:w="1109" w:type="dxa"/>
          </w:tcPr>
          <w:p w14:paraId="2C909911" w14:textId="77777777"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1005" w:type="dxa"/>
          </w:tcPr>
          <w:p w14:paraId="424CE789" w14:textId="77777777" w:rsidR="00AE572E" w:rsidRPr="008F15D7" w:rsidRDefault="00AE572E" w:rsidP="000F32B9">
            <w:pPr>
              <w:tabs>
                <w:tab w:val="right" w:leader="dot" w:pos="9000"/>
              </w:tabs>
              <w:spacing w:line="100" w:lineRule="atLeast"/>
              <w:ind w:right="3"/>
              <w:jc w:val="both"/>
              <w:rPr>
                <w:sz w:val="18"/>
              </w:rPr>
            </w:pPr>
            <w:r w:rsidRPr="008F15D7">
              <w:rPr>
                <w:sz w:val="18"/>
              </w:rPr>
              <w:t>149</w:t>
            </w:r>
          </w:p>
        </w:tc>
        <w:tc>
          <w:tcPr>
            <w:tcW w:w="1024" w:type="dxa"/>
          </w:tcPr>
          <w:p w14:paraId="1B5B3BC1" w14:textId="77777777" w:rsidR="00AE572E" w:rsidRPr="008F15D7" w:rsidRDefault="00AE572E" w:rsidP="000F32B9">
            <w:pPr>
              <w:tabs>
                <w:tab w:val="right" w:leader="dot" w:pos="9000"/>
              </w:tabs>
              <w:spacing w:line="100" w:lineRule="atLeast"/>
              <w:ind w:right="3"/>
              <w:jc w:val="both"/>
              <w:rPr>
                <w:sz w:val="18"/>
              </w:rPr>
            </w:pPr>
            <w:r w:rsidRPr="008F15D7">
              <w:rPr>
                <w:sz w:val="18"/>
              </w:rPr>
              <w:t>72</w:t>
            </w:r>
          </w:p>
        </w:tc>
        <w:tc>
          <w:tcPr>
            <w:tcW w:w="543" w:type="dxa"/>
          </w:tcPr>
          <w:p w14:paraId="16100B72"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0093CDF7"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72</w:t>
            </w:r>
          </w:p>
        </w:tc>
        <w:tc>
          <w:tcPr>
            <w:tcW w:w="731" w:type="dxa"/>
          </w:tcPr>
          <w:p w14:paraId="41511D06"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14:paraId="5FD35408"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c>
          <w:tcPr>
            <w:tcW w:w="615" w:type="dxa"/>
          </w:tcPr>
          <w:p w14:paraId="494BAEF1" w14:textId="77777777" w:rsidR="00AE572E" w:rsidRPr="008F15D7" w:rsidRDefault="00AE572E" w:rsidP="000F32B9">
            <w:pPr>
              <w:tabs>
                <w:tab w:val="right" w:leader="dot" w:pos="9000"/>
              </w:tabs>
              <w:spacing w:line="100" w:lineRule="atLeast"/>
              <w:ind w:right="3"/>
              <w:jc w:val="both"/>
              <w:rPr>
                <w:sz w:val="18"/>
              </w:rPr>
            </w:pPr>
          </w:p>
        </w:tc>
        <w:tc>
          <w:tcPr>
            <w:tcW w:w="759" w:type="dxa"/>
          </w:tcPr>
          <w:p w14:paraId="77832CF0"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72</w:t>
            </w:r>
          </w:p>
        </w:tc>
      </w:tr>
      <w:tr w:rsidR="008F15D7" w:rsidRPr="008F15D7" w14:paraId="606FFD1A" w14:textId="77777777" w:rsidTr="00657694">
        <w:trPr>
          <w:trHeight w:hRule="exact" w:val="325"/>
          <w:jc w:val="center"/>
        </w:trPr>
        <w:tc>
          <w:tcPr>
            <w:tcW w:w="947" w:type="dxa"/>
          </w:tcPr>
          <w:p w14:paraId="404B890C" w14:textId="77777777" w:rsidR="00AE572E" w:rsidRPr="008F15D7" w:rsidRDefault="00AE572E" w:rsidP="000F32B9">
            <w:pPr>
              <w:tabs>
                <w:tab w:val="right" w:leader="dot" w:pos="9000"/>
              </w:tabs>
              <w:spacing w:line="100" w:lineRule="atLeast"/>
              <w:ind w:right="3"/>
              <w:jc w:val="both"/>
              <w:rPr>
                <w:sz w:val="18"/>
              </w:rPr>
            </w:pPr>
            <w:r w:rsidRPr="008F15D7">
              <w:rPr>
                <w:sz w:val="18"/>
              </w:rPr>
              <w:t>7:01</w:t>
            </w:r>
          </w:p>
        </w:tc>
        <w:tc>
          <w:tcPr>
            <w:tcW w:w="1109" w:type="dxa"/>
          </w:tcPr>
          <w:p w14:paraId="2CD55D6A" w14:textId="77777777" w:rsidR="00AE572E" w:rsidRPr="008F15D7" w:rsidRDefault="00AE572E" w:rsidP="000F32B9">
            <w:pPr>
              <w:tabs>
                <w:tab w:val="right" w:leader="dot" w:pos="9000"/>
              </w:tabs>
              <w:spacing w:line="100" w:lineRule="atLeast"/>
              <w:ind w:right="3"/>
              <w:jc w:val="both"/>
              <w:rPr>
                <w:sz w:val="18"/>
              </w:rPr>
            </w:pPr>
            <w:r w:rsidRPr="008F15D7">
              <w:rPr>
                <w:sz w:val="18"/>
              </w:rPr>
              <w:t>106</w:t>
            </w:r>
          </w:p>
        </w:tc>
        <w:tc>
          <w:tcPr>
            <w:tcW w:w="1005" w:type="dxa"/>
          </w:tcPr>
          <w:p w14:paraId="106D6D00" w14:textId="77777777" w:rsidR="00AE572E" w:rsidRPr="008F15D7" w:rsidRDefault="00AE572E" w:rsidP="000F32B9">
            <w:pPr>
              <w:tabs>
                <w:tab w:val="right" w:leader="dot" w:pos="9000"/>
              </w:tabs>
              <w:spacing w:line="100" w:lineRule="atLeast"/>
              <w:ind w:right="3"/>
              <w:jc w:val="both"/>
              <w:rPr>
                <w:sz w:val="18"/>
              </w:rPr>
            </w:pPr>
            <w:r w:rsidRPr="008F15D7">
              <w:rPr>
                <w:sz w:val="18"/>
              </w:rPr>
              <w:t>170</w:t>
            </w:r>
          </w:p>
        </w:tc>
        <w:tc>
          <w:tcPr>
            <w:tcW w:w="1024" w:type="dxa"/>
          </w:tcPr>
          <w:p w14:paraId="50FB4309" w14:textId="77777777" w:rsidR="00AE572E" w:rsidRPr="008F15D7" w:rsidRDefault="00AE572E" w:rsidP="000F32B9">
            <w:pPr>
              <w:tabs>
                <w:tab w:val="right" w:leader="dot" w:pos="9000"/>
              </w:tabs>
              <w:spacing w:line="100" w:lineRule="atLeast"/>
              <w:ind w:right="3"/>
              <w:jc w:val="both"/>
              <w:rPr>
                <w:sz w:val="18"/>
              </w:rPr>
            </w:pPr>
            <w:r w:rsidRPr="008F15D7">
              <w:rPr>
                <w:sz w:val="18"/>
              </w:rPr>
              <w:t>79</w:t>
            </w:r>
          </w:p>
        </w:tc>
        <w:tc>
          <w:tcPr>
            <w:tcW w:w="543" w:type="dxa"/>
          </w:tcPr>
          <w:p w14:paraId="52478649"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1CF78C7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79</w:t>
            </w:r>
          </w:p>
        </w:tc>
        <w:tc>
          <w:tcPr>
            <w:tcW w:w="731" w:type="dxa"/>
          </w:tcPr>
          <w:p w14:paraId="5FD3906F"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14:paraId="5258D3CE"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106</w:t>
            </w:r>
          </w:p>
        </w:tc>
        <w:tc>
          <w:tcPr>
            <w:tcW w:w="615" w:type="dxa"/>
          </w:tcPr>
          <w:p w14:paraId="34C26BBD" w14:textId="77777777"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14:paraId="21AC0CB3"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79</w:t>
            </w:r>
          </w:p>
        </w:tc>
      </w:tr>
      <w:tr w:rsidR="008F15D7" w:rsidRPr="008F15D7" w14:paraId="606A16EF" w14:textId="77777777" w:rsidTr="00657694">
        <w:trPr>
          <w:trHeight w:hRule="exact" w:val="325"/>
          <w:jc w:val="center"/>
        </w:trPr>
        <w:tc>
          <w:tcPr>
            <w:tcW w:w="947" w:type="dxa"/>
          </w:tcPr>
          <w:p w14:paraId="434DB2A0" w14:textId="77777777" w:rsidR="00AE572E" w:rsidRPr="008F15D7" w:rsidRDefault="00AE572E" w:rsidP="000F32B9">
            <w:pPr>
              <w:tabs>
                <w:tab w:val="right" w:leader="dot" w:pos="9000"/>
              </w:tabs>
              <w:spacing w:line="100" w:lineRule="atLeast"/>
              <w:ind w:right="3"/>
              <w:jc w:val="both"/>
              <w:rPr>
                <w:sz w:val="18"/>
              </w:rPr>
            </w:pPr>
            <w:r w:rsidRPr="008F15D7">
              <w:rPr>
                <w:sz w:val="18"/>
              </w:rPr>
              <w:t>7:02</w:t>
            </w:r>
          </w:p>
        </w:tc>
        <w:tc>
          <w:tcPr>
            <w:tcW w:w="1109" w:type="dxa"/>
          </w:tcPr>
          <w:p w14:paraId="16CA7859" w14:textId="77777777" w:rsidR="00AE572E" w:rsidRPr="008F15D7" w:rsidRDefault="00AE572E" w:rsidP="000F32B9">
            <w:pPr>
              <w:tabs>
                <w:tab w:val="right" w:leader="dot" w:pos="9000"/>
              </w:tabs>
              <w:spacing w:line="100" w:lineRule="atLeast"/>
              <w:ind w:right="3"/>
              <w:jc w:val="both"/>
              <w:rPr>
                <w:sz w:val="18"/>
              </w:rPr>
            </w:pPr>
            <w:r w:rsidRPr="008F15D7">
              <w:rPr>
                <w:sz w:val="18"/>
              </w:rPr>
              <w:t>120</w:t>
            </w:r>
          </w:p>
        </w:tc>
        <w:tc>
          <w:tcPr>
            <w:tcW w:w="1005" w:type="dxa"/>
          </w:tcPr>
          <w:p w14:paraId="7077A819" w14:textId="77777777" w:rsidR="00AE572E" w:rsidRPr="008F15D7" w:rsidRDefault="00AE572E" w:rsidP="000F32B9">
            <w:pPr>
              <w:tabs>
                <w:tab w:val="right" w:leader="dot" w:pos="9000"/>
              </w:tabs>
              <w:spacing w:line="100" w:lineRule="atLeast"/>
              <w:ind w:right="3"/>
              <w:jc w:val="both"/>
              <w:rPr>
                <w:sz w:val="18"/>
              </w:rPr>
            </w:pPr>
            <w:r w:rsidRPr="008F15D7">
              <w:rPr>
                <w:sz w:val="18"/>
              </w:rPr>
              <w:t>191</w:t>
            </w:r>
          </w:p>
        </w:tc>
        <w:tc>
          <w:tcPr>
            <w:tcW w:w="1024" w:type="dxa"/>
          </w:tcPr>
          <w:p w14:paraId="3978C902" w14:textId="77777777" w:rsidR="00AE572E" w:rsidRPr="008F15D7" w:rsidRDefault="00AE572E" w:rsidP="000F32B9">
            <w:pPr>
              <w:tabs>
                <w:tab w:val="right" w:leader="dot" w:pos="9000"/>
              </w:tabs>
              <w:spacing w:line="100" w:lineRule="atLeast"/>
              <w:ind w:right="3"/>
              <w:jc w:val="both"/>
              <w:rPr>
                <w:sz w:val="18"/>
              </w:rPr>
            </w:pPr>
            <w:r w:rsidRPr="008F15D7">
              <w:rPr>
                <w:sz w:val="18"/>
              </w:rPr>
              <w:t>84</w:t>
            </w:r>
          </w:p>
        </w:tc>
        <w:tc>
          <w:tcPr>
            <w:tcW w:w="543" w:type="dxa"/>
          </w:tcPr>
          <w:p w14:paraId="69C42A5D"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259A2D6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84</w:t>
            </w:r>
          </w:p>
        </w:tc>
        <w:tc>
          <w:tcPr>
            <w:tcW w:w="731" w:type="dxa"/>
          </w:tcPr>
          <w:p w14:paraId="26CD3079"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28C95A3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120</w:t>
            </w:r>
          </w:p>
        </w:tc>
        <w:tc>
          <w:tcPr>
            <w:tcW w:w="615" w:type="dxa"/>
          </w:tcPr>
          <w:p w14:paraId="4F95C12C" w14:textId="77777777"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14:paraId="3F2097BE"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84</w:t>
            </w:r>
          </w:p>
        </w:tc>
      </w:tr>
      <w:tr w:rsidR="008F15D7" w:rsidRPr="008F15D7" w14:paraId="1E2F5836" w14:textId="77777777" w:rsidTr="00657694">
        <w:trPr>
          <w:trHeight w:hRule="exact" w:val="325"/>
          <w:jc w:val="center"/>
        </w:trPr>
        <w:tc>
          <w:tcPr>
            <w:tcW w:w="947" w:type="dxa"/>
          </w:tcPr>
          <w:p w14:paraId="60FEB087" w14:textId="77777777" w:rsidR="00AE572E" w:rsidRPr="008F15D7" w:rsidRDefault="00AE572E" w:rsidP="000F32B9">
            <w:pPr>
              <w:tabs>
                <w:tab w:val="right" w:leader="dot" w:pos="9000"/>
              </w:tabs>
              <w:spacing w:line="100" w:lineRule="atLeast"/>
              <w:ind w:right="3"/>
              <w:jc w:val="both"/>
              <w:rPr>
                <w:sz w:val="18"/>
              </w:rPr>
            </w:pPr>
            <w:r w:rsidRPr="008F15D7">
              <w:rPr>
                <w:sz w:val="18"/>
              </w:rPr>
              <w:t>7:03</w:t>
            </w:r>
          </w:p>
        </w:tc>
        <w:tc>
          <w:tcPr>
            <w:tcW w:w="1109" w:type="dxa"/>
          </w:tcPr>
          <w:p w14:paraId="25C725DA" w14:textId="77777777" w:rsidR="00AE572E" w:rsidRPr="008F15D7" w:rsidRDefault="00AE572E" w:rsidP="000F32B9">
            <w:pPr>
              <w:tabs>
                <w:tab w:val="right" w:leader="dot" w:pos="9000"/>
              </w:tabs>
              <w:spacing w:line="100" w:lineRule="atLeast"/>
              <w:ind w:right="3"/>
              <w:jc w:val="both"/>
              <w:rPr>
                <w:sz w:val="18"/>
              </w:rPr>
            </w:pPr>
            <w:r w:rsidRPr="008F15D7">
              <w:rPr>
                <w:sz w:val="18"/>
              </w:rPr>
              <w:t>127</w:t>
            </w:r>
          </w:p>
        </w:tc>
        <w:tc>
          <w:tcPr>
            <w:tcW w:w="1005" w:type="dxa"/>
          </w:tcPr>
          <w:p w14:paraId="6403EADE" w14:textId="77777777" w:rsidR="00AE572E" w:rsidRPr="008F15D7" w:rsidRDefault="00AE572E" w:rsidP="000F32B9">
            <w:pPr>
              <w:tabs>
                <w:tab w:val="right" w:leader="dot" w:pos="9000"/>
              </w:tabs>
              <w:spacing w:line="100" w:lineRule="atLeast"/>
              <w:ind w:right="3"/>
              <w:jc w:val="both"/>
              <w:rPr>
                <w:sz w:val="18"/>
              </w:rPr>
            </w:pPr>
            <w:r w:rsidRPr="008F15D7">
              <w:rPr>
                <w:sz w:val="18"/>
              </w:rPr>
              <w:t>215</w:t>
            </w:r>
          </w:p>
        </w:tc>
        <w:tc>
          <w:tcPr>
            <w:tcW w:w="1024" w:type="dxa"/>
          </w:tcPr>
          <w:p w14:paraId="05563C37" w14:textId="77777777"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543" w:type="dxa"/>
          </w:tcPr>
          <w:p w14:paraId="5850BD3B"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2C78639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c>
          <w:tcPr>
            <w:tcW w:w="731" w:type="dxa"/>
          </w:tcPr>
          <w:p w14:paraId="21907111"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3D4E6647"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127</w:t>
            </w:r>
          </w:p>
        </w:tc>
        <w:tc>
          <w:tcPr>
            <w:tcW w:w="615" w:type="dxa"/>
          </w:tcPr>
          <w:p w14:paraId="03B6881D" w14:textId="77777777"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14:paraId="0C907D9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r>
      <w:tr w:rsidR="008F15D7" w:rsidRPr="008F15D7" w14:paraId="3FD6D2A2" w14:textId="77777777" w:rsidTr="00657694">
        <w:trPr>
          <w:trHeight w:hRule="exact" w:val="325"/>
          <w:jc w:val="center"/>
        </w:trPr>
        <w:tc>
          <w:tcPr>
            <w:tcW w:w="947" w:type="dxa"/>
          </w:tcPr>
          <w:p w14:paraId="1957CC3D" w14:textId="77777777" w:rsidR="00AE572E" w:rsidRPr="008F15D7" w:rsidRDefault="00AE572E" w:rsidP="000F32B9">
            <w:pPr>
              <w:tabs>
                <w:tab w:val="right" w:leader="dot" w:pos="9000"/>
              </w:tabs>
              <w:spacing w:line="100" w:lineRule="atLeast"/>
              <w:ind w:right="3"/>
              <w:jc w:val="both"/>
              <w:rPr>
                <w:sz w:val="18"/>
              </w:rPr>
            </w:pPr>
            <w:r w:rsidRPr="008F15D7">
              <w:rPr>
                <w:sz w:val="18"/>
              </w:rPr>
              <w:t>7:04</w:t>
            </w:r>
          </w:p>
        </w:tc>
        <w:tc>
          <w:tcPr>
            <w:tcW w:w="1109" w:type="dxa"/>
          </w:tcPr>
          <w:p w14:paraId="5842F19D" w14:textId="77777777" w:rsidR="00AE572E" w:rsidRPr="008F15D7" w:rsidRDefault="00AE572E" w:rsidP="000F32B9">
            <w:pPr>
              <w:tabs>
                <w:tab w:val="right" w:leader="dot" w:pos="9000"/>
              </w:tabs>
              <w:spacing w:line="100" w:lineRule="atLeast"/>
              <w:ind w:right="3"/>
              <w:jc w:val="both"/>
              <w:rPr>
                <w:sz w:val="18"/>
              </w:rPr>
            </w:pPr>
            <w:r w:rsidRPr="008F15D7">
              <w:rPr>
                <w:sz w:val="18"/>
              </w:rPr>
              <w:t>142</w:t>
            </w:r>
          </w:p>
        </w:tc>
        <w:tc>
          <w:tcPr>
            <w:tcW w:w="1005" w:type="dxa"/>
          </w:tcPr>
          <w:p w14:paraId="1B3BE962" w14:textId="77777777" w:rsidR="00AE572E" w:rsidRPr="008F15D7" w:rsidRDefault="00AE572E" w:rsidP="000F32B9">
            <w:pPr>
              <w:tabs>
                <w:tab w:val="right" w:leader="dot" w:pos="9000"/>
              </w:tabs>
              <w:spacing w:line="100" w:lineRule="atLeast"/>
              <w:ind w:right="3"/>
              <w:jc w:val="both"/>
              <w:rPr>
                <w:sz w:val="18"/>
              </w:rPr>
            </w:pPr>
            <w:r w:rsidRPr="008F15D7">
              <w:rPr>
                <w:sz w:val="18"/>
              </w:rPr>
              <w:t>242</w:t>
            </w:r>
          </w:p>
        </w:tc>
        <w:tc>
          <w:tcPr>
            <w:tcW w:w="1024" w:type="dxa"/>
          </w:tcPr>
          <w:p w14:paraId="647503CE" w14:textId="77777777" w:rsidR="00AE572E" w:rsidRPr="008F15D7" w:rsidRDefault="00AE572E" w:rsidP="000F32B9">
            <w:pPr>
              <w:tabs>
                <w:tab w:val="right" w:leader="dot" w:pos="9000"/>
              </w:tabs>
              <w:spacing w:line="100" w:lineRule="atLeast"/>
              <w:ind w:right="3"/>
              <w:jc w:val="both"/>
              <w:rPr>
                <w:sz w:val="18"/>
              </w:rPr>
            </w:pPr>
            <w:r w:rsidRPr="008F15D7">
              <w:rPr>
                <w:sz w:val="18"/>
              </w:rPr>
              <w:t>107</w:t>
            </w:r>
          </w:p>
        </w:tc>
        <w:tc>
          <w:tcPr>
            <w:tcW w:w="543" w:type="dxa"/>
          </w:tcPr>
          <w:p w14:paraId="781FE04E"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79ED14CE"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107</w:t>
            </w:r>
          </w:p>
        </w:tc>
        <w:tc>
          <w:tcPr>
            <w:tcW w:w="731" w:type="dxa"/>
          </w:tcPr>
          <w:p w14:paraId="17442870"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2CCFFF12"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142</w:t>
            </w:r>
          </w:p>
        </w:tc>
        <w:tc>
          <w:tcPr>
            <w:tcW w:w="615" w:type="dxa"/>
          </w:tcPr>
          <w:p w14:paraId="427919B9"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3ADCB349"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107</w:t>
            </w:r>
          </w:p>
        </w:tc>
      </w:tr>
      <w:tr w:rsidR="008F15D7" w:rsidRPr="008F15D7" w14:paraId="22A9D00B" w14:textId="77777777" w:rsidTr="00657694">
        <w:trPr>
          <w:trHeight w:hRule="exact" w:val="325"/>
          <w:jc w:val="center"/>
        </w:trPr>
        <w:tc>
          <w:tcPr>
            <w:tcW w:w="947" w:type="dxa"/>
          </w:tcPr>
          <w:p w14:paraId="2F5B65E6" w14:textId="77777777" w:rsidR="00AE572E" w:rsidRPr="008F15D7" w:rsidRDefault="00AE572E" w:rsidP="000F32B9">
            <w:pPr>
              <w:tabs>
                <w:tab w:val="right" w:leader="dot" w:pos="9000"/>
              </w:tabs>
              <w:spacing w:line="100" w:lineRule="atLeast"/>
              <w:ind w:right="3"/>
              <w:jc w:val="both"/>
              <w:rPr>
                <w:sz w:val="18"/>
              </w:rPr>
            </w:pPr>
            <w:r w:rsidRPr="008F15D7">
              <w:rPr>
                <w:sz w:val="18"/>
              </w:rPr>
              <w:t>7:05</w:t>
            </w:r>
          </w:p>
        </w:tc>
        <w:tc>
          <w:tcPr>
            <w:tcW w:w="1109" w:type="dxa"/>
          </w:tcPr>
          <w:p w14:paraId="6060E23F" w14:textId="77777777" w:rsidR="00AE572E" w:rsidRPr="008F15D7" w:rsidRDefault="00AE572E" w:rsidP="000F32B9">
            <w:pPr>
              <w:tabs>
                <w:tab w:val="right" w:leader="dot" w:pos="9000"/>
              </w:tabs>
              <w:spacing w:line="100" w:lineRule="atLeast"/>
              <w:ind w:right="3"/>
              <w:jc w:val="both"/>
              <w:rPr>
                <w:sz w:val="18"/>
              </w:rPr>
            </w:pPr>
            <w:r w:rsidRPr="008F15D7">
              <w:rPr>
                <w:sz w:val="18"/>
              </w:rPr>
              <w:t>160</w:t>
            </w:r>
          </w:p>
        </w:tc>
        <w:tc>
          <w:tcPr>
            <w:tcW w:w="1005" w:type="dxa"/>
          </w:tcPr>
          <w:p w14:paraId="7FD485D7" w14:textId="77777777" w:rsidR="00AE572E" w:rsidRPr="008F15D7" w:rsidRDefault="00AE572E" w:rsidP="000F32B9">
            <w:pPr>
              <w:tabs>
                <w:tab w:val="right" w:leader="dot" w:pos="9000"/>
              </w:tabs>
              <w:spacing w:line="100" w:lineRule="atLeast"/>
              <w:ind w:right="3"/>
              <w:jc w:val="both"/>
              <w:rPr>
                <w:sz w:val="18"/>
              </w:rPr>
            </w:pPr>
            <w:r w:rsidRPr="008F15D7">
              <w:rPr>
                <w:sz w:val="18"/>
              </w:rPr>
              <w:t>275</w:t>
            </w:r>
          </w:p>
        </w:tc>
        <w:tc>
          <w:tcPr>
            <w:tcW w:w="1024" w:type="dxa"/>
          </w:tcPr>
          <w:p w14:paraId="171F8C15" w14:textId="77777777" w:rsidR="00AE572E" w:rsidRPr="008F15D7" w:rsidRDefault="00AE572E" w:rsidP="000F32B9">
            <w:pPr>
              <w:tabs>
                <w:tab w:val="right" w:leader="dot" w:pos="9000"/>
              </w:tabs>
              <w:spacing w:line="100" w:lineRule="atLeast"/>
              <w:ind w:right="3"/>
              <w:jc w:val="both"/>
              <w:rPr>
                <w:sz w:val="18"/>
              </w:rPr>
            </w:pPr>
            <w:r w:rsidRPr="008F15D7">
              <w:rPr>
                <w:sz w:val="18"/>
              </w:rPr>
              <w:t>112</w:t>
            </w:r>
          </w:p>
        </w:tc>
        <w:tc>
          <w:tcPr>
            <w:tcW w:w="543" w:type="dxa"/>
          </w:tcPr>
          <w:p w14:paraId="304DC896" w14:textId="77777777" w:rsidR="00AE572E" w:rsidRPr="008F15D7" w:rsidRDefault="00AE572E" w:rsidP="000F32B9">
            <w:pPr>
              <w:tabs>
                <w:tab w:val="right" w:leader="dot" w:pos="9000"/>
              </w:tabs>
              <w:spacing w:line="100" w:lineRule="atLeast"/>
              <w:ind w:right="3"/>
              <w:jc w:val="both"/>
              <w:rPr>
                <w:sz w:val="18"/>
              </w:rPr>
            </w:pPr>
            <w:r w:rsidRPr="008F15D7">
              <w:rPr>
                <w:sz w:val="18"/>
              </w:rPr>
              <w:t>4</w:t>
            </w:r>
          </w:p>
        </w:tc>
        <w:tc>
          <w:tcPr>
            <w:tcW w:w="791" w:type="dxa"/>
          </w:tcPr>
          <w:p w14:paraId="3314FCD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112</w:t>
            </w:r>
          </w:p>
        </w:tc>
        <w:tc>
          <w:tcPr>
            <w:tcW w:w="731" w:type="dxa"/>
          </w:tcPr>
          <w:p w14:paraId="473539A5"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5FF151D8"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160</w:t>
            </w:r>
          </w:p>
        </w:tc>
        <w:tc>
          <w:tcPr>
            <w:tcW w:w="615" w:type="dxa"/>
          </w:tcPr>
          <w:p w14:paraId="47DDC2AE"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218266A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112</w:t>
            </w:r>
          </w:p>
        </w:tc>
      </w:tr>
      <w:tr w:rsidR="008F15D7" w:rsidRPr="008F15D7" w14:paraId="029C7F7B" w14:textId="77777777" w:rsidTr="00657694">
        <w:trPr>
          <w:trHeight w:hRule="exact" w:val="325"/>
          <w:jc w:val="center"/>
        </w:trPr>
        <w:tc>
          <w:tcPr>
            <w:tcW w:w="947" w:type="dxa"/>
          </w:tcPr>
          <w:p w14:paraId="679EFDA0" w14:textId="77777777" w:rsidR="00AE572E" w:rsidRPr="008F15D7" w:rsidRDefault="00AE572E" w:rsidP="000F32B9">
            <w:pPr>
              <w:tabs>
                <w:tab w:val="right" w:leader="dot" w:pos="9000"/>
              </w:tabs>
              <w:spacing w:line="100" w:lineRule="atLeast"/>
              <w:ind w:right="3"/>
              <w:jc w:val="both"/>
              <w:rPr>
                <w:sz w:val="18"/>
              </w:rPr>
            </w:pPr>
            <w:r w:rsidRPr="008F15D7">
              <w:rPr>
                <w:sz w:val="18"/>
              </w:rPr>
              <w:t>7:06</w:t>
            </w:r>
          </w:p>
        </w:tc>
        <w:tc>
          <w:tcPr>
            <w:tcW w:w="1109" w:type="dxa"/>
          </w:tcPr>
          <w:p w14:paraId="5974D5D7" w14:textId="77777777" w:rsidR="00AE572E" w:rsidRPr="008F15D7" w:rsidRDefault="00AE572E" w:rsidP="000F32B9">
            <w:pPr>
              <w:tabs>
                <w:tab w:val="right" w:leader="dot" w:pos="9000"/>
              </w:tabs>
              <w:spacing w:line="100" w:lineRule="atLeast"/>
              <w:ind w:right="3"/>
              <w:jc w:val="both"/>
              <w:rPr>
                <w:sz w:val="18"/>
              </w:rPr>
            </w:pPr>
            <w:r w:rsidRPr="008F15D7">
              <w:rPr>
                <w:sz w:val="18"/>
              </w:rPr>
              <w:t>181</w:t>
            </w:r>
          </w:p>
        </w:tc>
        <w:tc>
          <w:tcPr>
            <w:tcW w:w="1005" w:type="dxa"/>
          </w:tcPr>
          <w:p w14:paraId="723C7677" w14:textId="77777777" w:rsidR="00AE572E" w:rsidRPr="008F15D7" w:rsidRDefault="00AE572E" w:rsidP="000F32B9">
            <w:pPr>
              <w:tabs>
                <w:tab w:val="right" w:leader="dot" w:pos="9000"/>
              </w:tabs>
              <w:spacing w:line="100" w:lineRule="atLeast"/>
              <w:ind w:right="3"/>
              <w:jc w:val="both"/>
              <w:rPr>
                <w:sz w:val="18"/>
              </w:rPr>
            </w:pPr>
            <w:r w:rsidRPr="008F15D7">
              <w:rPr>
                <w:sz w:val="18"/>
              </w:rPr>
              <w:t>311</w:t>
            </w:r>
          </w:p>
        </w:tc>
        <w:tc>
          <w:tcPr>
            <w:tcW w:w="1024" w:type="dxa"/>
          </w:tcPr>
          <w:p w14:paraId="14999983" w14:textId="77777777" w:rsidR="00AE572E" w:rsidRPr="008F15D7" w:rsidRDefault="00AE572E" w:rsidP="000F32B9">
            <w:pPr>
              <w:tabs>
                <w:tab w:val="right" w:leader="dot" w:pos="9000"/>
              </w:tabs>
              <w:spacing w:line="100" w:lineRule="atLeast"/>
              <w:ind w:right="3"/>
              <w:jc w:val="both"/>
              <w:rPr>
                <w:sz w:val="18"/>
              </w:rPr>
            </w:pPr>
            <w:r w:rsidRPr="008F15D7">
              <w:rPr>
                <w:sz w:val="18"/>
              </w:rPr>
              <w:t>122</w:t>
            </w:r>
          </w:p>
        </w:tc>
        <w:tc>
          <w:tcPr>
            <w:tcW w:w="543" w:type="dxa"/>
          </w:tcPr>
          <w:p w14:paraId="63A2E7D1"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7BA423B9"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122</w:t>
            </w:r>
          </w:p>
        </w:tc>
        <w:tc>
          <w:tcPr>
            <w:tcW w:w="731" w:type="dxa"/>
          </w:tcPr>
          <w:p w14:paraId="62FB7880"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644AAFEC"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181</w:t>
            </w:r>
          </w:p>
        </w:tc>
        <w:tc>
          <w:tcPr>
            <w:tcW w:w="615" w:type="dxa"/>
          </w:tcPr>
          <w:p w14:paraId="204BE061" w14:textId="77777777" w:rsidR="00AE572E" w:rsidRPr="008F15D7" w:rsidRDefault="00AE572E" w:rsidP="000F32B9">
            <w:pPr>
              <w:tabs>
                <w:tab w:val="right" w:leader="dot" w:pos="9000"/>
              </w:tabs>
              <w:spacing w:line="100" w:lineRule="atLeast"/>
              <w:ind w:right="3"/>
              <w:jc w:val="both"/>
              <w:rPr>
                <w:sz w:val="18"/>
              </w:rPr>
            </w:pPr>
            <w:r w:rsidRPr="008F15D7">
              <w:rPr>
                <w:sz w:val="18"/>
              </w:rPr>
              <w:t>7~8</w:t>
            </w:r>
          </w:p>
        </w:tc>
        <w:tc>
          <w:tcPr>
            <w:tcW w:w="759" w:type="dxa"/>
          </w:tcPr>
          <w:p w14:paraId="19EBB57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122</w:t>
            </w:r>
          </w:p>
        </w:tc>
      </w:tr>
      <w:tr w:rsidR="008F15D7" w:rsidRPr="008F15D7" w14:paraId="395A1A23" w14:textId="77777777" w:rsidTr="00657694">
        <w:trPr>
          <w:trHeight w:hRule="exact" w:val="325"/>
          <w:jc w:val="center"/>
        </w:trPr>
        <w:tc>
          <w:tcPr>
            <w:tcW w:w="947" w:type="dxa"/>
          </w:tcPr>
          <w:p w14:paraId="48D3337A" w14:textId="77777777" w:rsidR="00AE572E" w:rsidRPr="008F15D7" w:rsidRDefault="00AE572E" w:rsidP="000F32B9">
            <w:pPr>
              <w:tabs>
                <w:tab w:val="right" w:leader="dot" w:pos="9000"/>
              </w:tabs>
              <w:spacing w:line="100" w:lineRule="atLeast"/>
              <w:ind w:right="3"/>
              <w:jc w:val="both"/>
              <w:rPr>
                <w:sz w:val="18"/>
              </w:rPr>
            </w:pPr>
            <w:r w:rsidRPr="008F15D7">
              <w:rPr>
                <w:sz w:val="18"/>
              </w:rPr>
              <w:t>7:07</w:t>
            </w:r>
          </w:p>
        </w:tc>
        <w:tc>
          <w:tcPr>
            <w:tcW w:w="1109" w:type="dxa"/>
          </w:tcPr>
          <w:p w14:paraId="696AA616" w14:textId="77777777" w:rsidR="00AE572E" w:rsidRPr="008F15D7" w:rsidRDefault="00AE572E" w:rsidP="000F32B9">
            <w:pPr>
              <w:tabs>
                <w:tab w:val="right" w:leader="dot" w:pos="9000"/>
              </w:tabs>
              <w:spacing w:line="100" w:lineRule="atLeast"/>
              <w:ind w:right="3"/>
              <w:jc w:val="both"/>
              <w:rPr>
                <w:sz w:val="18"/>
              </w:rPr>
            </w:pPr>
            <w:r w:rsidRPr="008F15D7">
              <w:rPr>
                <w:sz w:val="18"/>
              </w:rPr>
              <w:t>202</w:t>
            </w:r>
          </w:p>
        </w:tc>
        <w:tc>
          <w:tcPr>
            <w:tcW w:w="1005" w:type="dxa"/>
          </w:tcPr>
          <w:p w14:paraId="3B7297DF" w14:textId="77777777" w:rsidR="00AE572E" w:rsidRPr="008F15D7" w:rsidRDefault="00AE572E" w:rsidP="000F32B9">
            <w:pPr>
              <w:tabs>
                <w:tab w:val="right" w:leader="dot" w:pos="9000"/>
              </w:tabs>
              <w:spacing w:line="100" w:lineRule="atLeast"/>
              <w:ind w:right="3"/>
              <w:jc w:val="both"/>
              <w:rPr>
                <w:sz w:val="18"/>
              </w:rPr>
            </w:pPr>
            <w:r w:rsidRPr="008F15D7">
              <w:rPr>
                <w:sz w:val="18"/>
              </w:rPr>
              <w:t>347</w:t>
            </w:r>
          </w:p>
        </w:tc>
        <w:tc>
          <w:tcPr>
            <w:tcW w:w="1024" w:type="dxa"/>
          </w:tcPr>
          <w:p w14:paraId="363925D9" w14:textId="77777777" w:rsidR="00AE572E" w:rsidRPr="008F15D7" w:rsidRDefault="00AE572E" w:rsidP="000F32B9">
            <w:pPr>
              <w:tabs>
                <w:tab w:val="right" w:leader="dot" w:pos="9000"/>
              </w:tabs>
              <w:spacing w:line="100" w:lineRule="atLeast"/>
              <w:ind w:right="3"/>
              <w:jc w:val="both"/>
              <w:rPr>
                <w:sz w:val="18"/>
              </w:rPr>
            </w:pPr>
            <w:r w:rsidRPr="008F15D7">
              <w:rPr>
                <w:sz w:val="18"/>
              </w:rPr>
              <w:t>144</w:t>
            </w:r>
          </w:p>
        </w:tc>
        <w:tc>
          <w:tcPr>
            <w:tcW w:w="543" w:type="dxa"/>
          </w:tcPr>
          <w:p w14:paraId="496DB585"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10D9984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144</w:t>
            </w:r>
          </w:p>
        </w:tc>
        <w:tc>
          <w:tcPr>
            <w:tcW w:w="731" w:type="dxa"/>
          </w:tcPr>
          <w:p w14:paraId="06B43B15"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4B4B5332"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202</w:t>
            </w:r>
          </w:p>
        </w:tc>
        <w:tc>
          <w:tcPr>
            <w:tcW w:w="615" w:type="dxa"/>
          </w:tcPr>
          <w:p w14:paraId="23C37258"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1C0650E5"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144</w:t>
            </w:r>
          </w:p>
        </w:tc>
      </w:tr>
      <w:tr w:rsidR="008F15D7" w:rsidRPr="008F15D7" w14:paraId="53D2413A" w14:textId="77777777" w:rsidTr="00657694">
        <w:trPr>
          <w:trHeight w:hRule="exact" w:val="325"/>
          <w:jc w:val="center"/>
        </w:trPr>
        <w:tc>
          <w:tcPr>
            <w:tcW w:w="947" w:type="dxa"/>
          </w:tcPr>
          <w:p w14:paraId="50A98C5A" w14:textId="77777777" w:rsidR="00AE572E" w:rsidRPr="008F15D7" w:rsidRDefault="00AE572E" w:rsidP="000F32B9">
            <w:pPr>
              <w:tabs>
                <w:tab w:val="right" w:leader="dot" w:pos="9000"/>
              </w:tabs>
              <w:spacing w:line="100" w:lineRule="atLeast"/>
              <w:ind w:right="3"/>
              <w:jc w:val="both"/>
              <w:rPr>
                <w:sz w:val="18"/>
              </w:rPr>
            </w:pPr>
            <w:r w:rsidRPr="008F15D7">
              <w:rPr>
                <w:sz w:val="18"/>
              </w:rPr>
              <w:t>7:08</w:t>
            </w:r>
          </w:p>
        </w:tc>
        <w:tc>
          <w:tcPr>
            <w:tcW w:w="1109" w:type="dxa"/>
          </w:tcPr>
          <w:p w14:paraId="137A3828" w14:textId="77777777" w:rsidR="00AE572E" w:rsidRPr="008F15D7" w:rsidRDefault="00AE572E" w:rsidP="000F32B9">
            <w:pPr>
              <w:tabs>
                <w:tab w:val="right" w:leader="dot" w:pos="9000"/>
              </w:tabs>
              <w:spacing w:line="100" w:lineRule="atLeast"/>
              <w:ind w:right="3"/>
              <w:jc w:val="both"/>
              <w:rPr>
                <w:sz w:val="18"/>
              </w:rPr>
            </w:pPr>
            <w:r w:rsidRPr="008F15D7">
              <w:rPr>
                <w:sz w:val="18"/>
              </w:rPr>
              <w:t>238</w:t>
            </w:r>
          </w:p>
        </w:tc>
        <w:tc>
          <w:tcPr>
            <w:tcW w:w="1005" w:type="dxa"/>
          </w:tcPr>
          <w:p w14:paraId="52C919BE" w14:textId="77777777" w:rsidR="00AE572E" w:rsidRPr="008F15D7" w:rsidRDefault="00AE572E" w:rsidP="000F32B9">
            <w:pPr>
              <w:tabs>
                <w:tab w:val="right" w:leader="dot" w:pos="9000"/>
              </w:tabs>
              <w:spacing w:line="100" w:lineRule="atLeast"/>
              <w:ind w:right="3"/>
              <w:jc w:val="both"/>
              <w:rPr>
                <w:sz w:val="18"/>
              </w:rPr>
            </w:pPr>
            <w:r w:rsidRPr="008F15D7">
              <w:rPr>
                <w:sz w:val="18"/>
              </w:rPr>
              <w:t>378</w:t>
            </w:r>
          </w:p>
        </w:tc>
        <w:tc>
          <w:tcPr>
            <w:tcW w:w="1024" w:type="dxa"/>
          </w:tcPr>
          <w:p w14:paraId="07ED653E" w14:textId="77777777" w:rsidR="00AE572E" w:rsidRPr="008F15D7" w:rsidRDefault="00AE572E" w:rsidP="000F32B9">
            <w:pPr>
              <w:tabs>
                <w:tab w:val="right" w:leader="dot" w:pos="9000"/>
              </w:tabs>
              <w:spacing w:line="100" w:lineRule="atLeast"/>
              <w:ind w:right="3"/>
              <w:jc w:val="both"/>
              <w:rPr>
                <w:sz w:val="18"/>
              </w:rPr>
            </w:pPr>
            <w:r w:rsidRPr="008F15D7">
              <w:rPr>
                <w:sz w:val="18"/>
              </w:rPr>
              <w:t>180</w:t>
            </w:r>
          </w:p>
        </w:tc>
        <w:tc>
          <w:tcPr>
            <w:tcW w:w="543" w:type="dxa"/>
          </w:tcPr>
          <w:p w14:paraId="3951BF7C"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102BC839"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180</w:t>
            </w:r>
          </w:p>
        </w:tc>
        <w:tc>
          <w:tcPr>
            <w:tcW w:w="731" w:type="dxa"/>
          </w:tcPr>
          <w:p w14:paraId="7AACF3D1"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58129335"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c>
          <w:tcPr>
            <w:tcW w:w="615" w:type="dxa"/>
          </w:tcPr>
          <w:p w14:paraId="5BA642E0"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1460776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180</w:t>
            </w:r>
          </w:p>
        </w:tc>
      </w:tr>
      <w:tr w:rsidR="008F15D7" w:rsidRPr="008F15D7" w14:paraId="3137784B" w14:textId="77777777" w:rsidTr="00657694">
        <w:trPr>
          <w:trHeight w:hRule="exact" w:val="325"/>
          <w:jc w:val="center"/>
        </w:trPr>
        <w:tc>
          <w:tcPr>
            <w:tcW w:w="947" w:type="dxa"/>
          </w:tcPr>
          <w:p w14:paraId="441D237D" w14:textId="77777777" w:rsidR="00AE572E" w:rsidRPr="008F15D7" w:rsidRDefault="00AE572E" w:rsidP="000F32B9">
            <w:pPr>
              <w:tabs>
                <w:tab w:val="right" w:leader="dot" w:pos="9000"/>
              </w:tabs>
              <w:spacing w:line="100" w:lineRule="atLeast"/>
              <w:ind w:right="3"/>
              <w:jc w:val="both"/>
              <w:rPr>
                <w:sz w:val="18"/>
              </w:rPr>
            </w:pPr>
            <w:r w:rsidRPr="008F15D7">
              <w:rPr>
                <w:sz w:val="18"/>
              </w:rPr>
              <w:t>7:09</w:t>
            </w:r>
          </w:p>
        </w:tc>
        <w:tc>
          <w:tcPr>
            <w:tcW w:w="1109" w:type="dxa"/>
          </w:tcPr>
          <w:p w14:paraId="2CE74EF3" w14:textId="77777777" w:rsidR="00AE572E" w:rsidRPr="008F15D7" w:rsidRDefault="00AE572E" w:rsidP="000F32B9">
            <w:pPr>
              <w:tabs>
                <w:tab w:val="right" w:leader="dot" w:pos="9000"/>
              </w:tabs>
              <w:spacing w:line="100" w:lineRule="atLeast"/>
              <w:ind w:right="3"/>
              <w:jc w:val="both"/>
              <w:rPr>
                <w:sz w:val="18"/>
              </w:rPr>
            </w:pPr>
            <w:r w:rsidRPr="008F15D7">
              <w:rPr>
                <w:sz w:val="18"/>
              </w:rPr>
              <w:t>259</w:t>
            </w:r>
          </w:p>
        </w:tc>
        <w:tc>
          <w:tcPr>
            <w:tcW w:w="1005" w:type="dxa"/>
          </w:tcPr>
          <w:p w14:paraId="40CC8044" w14:textId="77777777" w:rsidR="00AE572E" w:rsidRPr="008F15D7" w:rsidRDefault="00AE572E" w:rsidP="000F32B9">
            <w:pPr>
              <w:tabs>
                <w:tab w:val="right" w:leader="dot" w:pos="9000"/>
              </w:tabs>
              <w:spacing w:line="100" w:lineRule="atLeast"/>
              <w:ind w:right="3"/>
              <w:jc w:val="both"/>
              <w:rPr>
                <w:sz w:val="18"/>
              </w:rPr>
            </w:pPr>
            <w:r w:rsidRPr="008F15D7">
              <w:rPr>
                <w:sz w:val="18"/>
              </w:rPr>
              <w:t>421</w:t>
            </w:r>
          </w:p>
        </w:tc>
        <w:tc>
          <w:tcPr>
            <w:tcW w:w="1024" w:type="dxa"/>
          </w:tcPr>
          <w:p w14:paraId="00618F31" w14:textId="77777777" w:rsidR="00AE572E" w:rsidRPr="008F15D7" w:rsidRDefault="00AE572E" w:rsidP="000F32B9">
            <w:pPr>
              <w:tabs>
                <w:tab w:val="right" w:leader="dot" w:pos="9000"/>
              </w:tabs>
              <w:spacing w:line="100" w:lineRule="atLeast"/>
              <w:ind w:right="3"/>
              <w:jc w:val="both"/>
              <w:rPr>
                <w:sz w:val="18"/>
              </w:rPr>
            </w:pPr>
            <w:r w:rsidRPr="008F15D7">
              <w:rPr>
                <w:sz w:val="18"/>
              </w:rPr>
              <w:t>219</w:t>
            </w:r>
          </w:p>
        </w:tc>
        <w:tc>
          <w:tcPr>
            <w:tcW w:w="543" w:type="dxa"/>
          </w:tcPr>
          <w:p w14:paraId="39BF0027"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6F75983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219</w:t>
            </w:r>
          </w:p>
        </w:tc>
        <w:tc>
          <w:tcPr>
            <w:tcW w:w="731" w:type="dxa"/>
          </w:tcPr>
          <w:p w14:paraId="0D5E0347"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6AB0675F"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259</w:t>
            </w:r>
          </w:p>
        </w:tc>
        <w:tc>
          <w:tcPr>
            <w:tcW w:w="615" w:type="dxa"/>
          </w:tcPr>
          <w:p w14:paraId="0C7AAAA4" w14:textId="77777777"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14:paraId="58F1041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219</w:t>
            </w:r>
          </w:p>
        </w:tc>
      </w:tr>
      <w:tr w:rsidR="008F15D7" w:rsidRPr="008F15D7" w14:paraId="1D3D3550" w14:textId="77777777" w:rsidTr="00657694">
        <w:trPr>
          <w:trHeight w:hRule="exact" w:val="325"/>
          <w:jc w:val="center"/>
        </w:trPr>
        <w:tc>
          <w:tcPr>
            <w:tcW w:w="947" w:type="dxa"/>
          </w:tcPr>
          <w:p w14:paraId="380EB215" w14:textId="77777777" w:rsidR="00AE572E" w:rsidRPr="008F15D7" w:rsidRDefault="00AE572E" w:rsidP="000F32B9">
            <w:pPr>
              <w:tabs>
                <w:tab w:val="right" w:leader="dot" w:pos="9000"/>
              </w:tabs>
              <w:spacing w:line="100" w:lineRule="atLeast"/>
              <w:ind w:right="3"/>
              <w:jc w:val="both"/>
              <w:rPr>
                <w:sz w:val="18"/>
              </w:rPr>
            </w:pPr>
            <w:r w:rsidRPr="008F15D7">
              <w:rPr>
                <w:sz w:val="18"/>
              </w:rPr>
              <w:t>7:10</w:t>
            </w:r>
          </w:p>
        </w:tc>
        <w:tc>
          <w:tcPr>
            <w:tcW w:w="1109" w:type="dxa"/>
          </w:tcPr>
          <w:p w14:paraId="26D2AB7E" w14:textId="77777777" w:rsidR="00AE572E" w:rsidRPr="008F15D7" w:rsidRDefault="00AE572E" w:rsidP="000F32B9">
            <w:pPr>
              <w:tabs>
                <w:tab w:val="right" w:leader="dot" w:pos="9000"/>
              </w:tabs>
              <w:spacing w:line="100" w:lineRule="atLeast"/>
              <w:ind w:right="3"/>
              <w:jc w:val="both"/>
              <w:rPr>
                <w:sz w:val="18"/>
              </w:rPr>
            </w:pPr>
            <w:r w:rsidRPr="008F15D7">
              <w:rPr>
                <w:sz w:val="18"/>
              </w:rPr>
              <w:t>273</w:t>
            </w:r>
          </w:p>
        </w:tc>
        <w:tc>
          <w:tcPr>
            <w:tcW w:w="1005" w:type="dxa"/>
          </w:tcPr>
          <w:p w14:paraId="7B09CEC5" w14:textId="77777777" w:rsidR="00AE572E" w:rsidRPr="008F15D7" w:rsidRDefault="00AE572E" w:rsidP="000F32B9">
            <w:pPr>
              <w:tabs>
                <w:tab w:val="right" w:leader="dot" w:pos="9000"/>
              </w:tabs>
              <w:spacing w:line="100" w:lineRule="atLeast"/>
              <w:ind w:right="3"/>
              <w:jc w:val="both"/>
              <w:rPr>
                <w:sz w:val="18"/>
              </w:rPr>
            </w:pPr>
            <w:r w:rsidRPr="008F15D7">
              <w:rPr>
                <w:sz w:val="18"/>
              </w:rPr>
              <w:t>476</w:t>
            </w:r>
          </w:p>
        </w:tc>
        <w:tc>
          <w:tcPr>
            <w:tcW w:w="1024" w:type="dxa"/>
          </w:tcPr>
          <w:p w14:paraId="424E5F24" w14:textId="77777777" w:rsidR="00AE572E" w:rsidRPr="008F15D7" w:rsidRDefault="00AE572E" w:rsidP="000F32B9">
            <w:pPr>
              <w:tabs>
                <w:tab w:val="right" w:leader="dot" w:pos="9000"/>
              </w:tabs>
              <w:spacing w:line="100" w:lineRule="atLeast"/>
              <w:ind w:right="3"/>
              <w:jc w:val="both"/>
              <w:rPr>
                <w:sz w:val="18"/>
              </w:rPr>
            </w:pPr>
            <w:r w:rsidRPr="008F15D7">
              <w:rPr>
                <w:sz w:val="18"/>
              </w:rPr>
              <w:t>238</w:t>
            </w:r>
          </w:p>
        </w:tc>
        <w:tc>
          <w:tcPr>
            <w:tcW w:w="543" w:type="dxa"/>
          </w:tcPr>
          <w:p w14:paraId="53A4C06B"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7276A8A0"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c>
          <w:tcPr>
            <w:tcW w:w="731" w:type="dxa"/>
          </w:tcPr>
          <w:p w14:paraId="4D300792"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469F5936"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273</w:t>
            </w:r>
          </w:p>
        </w:tc>
        <w:tc>
          <w:tcPr>
            <w:tcW w:w="615" w:type="dxa"/>
          </w:tcPr>
          <w:p w14:paraId="6A2E390B" w14:textId="77777777"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14:paraId="0A4F3F54"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r>
      <w:tr w:rsidR="008F15D7" w:rsidRPr="008F15D7" w14:paraId="79ED932F" w14:textId="77777777" w:rsidTr="00657694">
        <w:trPr>
          <w:trHeight w:hRule="exact" w:val="325"/>
          <w:jc w:val="center"/>
        </w:trPr>
        <w:tc>
          <w:tcPr>
            <w:tcW w:w="947" w:type="dxa"/>
          </w:tcPr>
          <w:p w14:paraId="5032EF97" w14:textId="77777777" w:rsidR="00AE572E" w:rsidRPr="008F15D7" w:rsidRDefault="00AE572E" w:rsidP="000F32B9">
            <w:pPr>
              <w:tabs>
                <w:tab w:val="right" w:leader="dot" w:pos="9000"/>
              </w:tabs>
              <w:spacing w:line="100" w:lineRule="atLeast"/>
              <w:ind w:right="3"/>
              <w:jc w:val="both"/>
              <w:rPr>
                <w:sz w:val="18"/>
              </w:rPr>
            </w:pPr>
            <w:r w:rsidRPr="008F15D7">
              <w:rPr>
                <w:sz w:val="18"/>
              </w:rPr>
              <w:t>7:11</w:t>
            </w:r>
          </w:p>
        </w:tc>
        <w:tc>
          <w:tcPr>
            <w:tcW w:w="1109" w:type="dxa"/>
          </w:tcPr>
          <w:p w14:paraId="4D1E502B" w14:textId="77777777" w:rsidR="00AE572E" w:rsidRPr="008F15D7" w:rsidRDefault="00AE572E" w:rsidP="000F32B9">
            <w:pPr>
              <w:tabs>
                <w:tab w:val="right" w:leader="dot" w:pos="9000"/>
              </w:tabs>
              <w:spacing w:line="100" w:lineRule="atLeast"/>
              <w:ind w:right="3"/>
              <w:jc w:val="both"/>
              <w:rPr>
                <w:sz w:val="18"/>
              </w:rPr>
            </w:pPr>
            <w:r w:rsidRPr="008F15D7">
              <w:rPr>
                <w:sz w:val="18"/>
              </w:rPr>
              <w:t>310</w:t>
            </w:r>
          </w:p>
        </w:tc>
        <w:tc>
          <w:tcPr>
            <w:tcW w:w="1005" w:type="dxa"/>
          </w:tcPr>
          <w:p w14:paraId="1EF65312" w14:textId="77777777" w:rsidR="00AE572E" w:rsidRPr="008F15D7" w:rsidRDefault="00AE572E" w:rsidP="000F32B9">
            <w:pPr>
              <w:tabs>
                <w:tab w:val="right" w:leader="dot" w:pos="9000"/>
              </w:tabs>
              <w:spacing w:line="100" w:lineRule="atLeast"/>
              <w:ind w:right="3"/>
              <w:jc w:val="both"/>
              <w:rPr>
                <w:sz w:val="18"/>
              </w:rPr>
            </w:pPr>
            <w:r w:rsidRPr="008F15D7">
              <w:rPr>
                <w:sz w:val="18"/>
              </w:rPr>
              <w:t>532</w:t>
            </w:r>
          </w:p>
        </w:tc>
        <w:tc>
          <w:tcPr>
            <w:tcW w:w="1024" w:type="dxa"/>
          </w:tcPr>
          <w:p w14:paraId="6ADD9E05" w14:textId="77777777" w:rsidR="00AE572E" w:rsidRPr="008F15D7" w:rsidRDefault="00AE572E" w:rsidP="000F32B9">
            <w:pPr>
              <w:tabs>
                <w:tab w:val="right" w:leader="dot" w:pos="9000"/>
              </w:tabs>
              <w:spacing w:line="100" w:lineRule="atLeast"/>
              <w:ind w:right="3"/>
              <w:jc w:val="both"/>
              <w:rPr>
                <w:sz w:val="18"/>
              </w:rPr>
            </w:pPr>
            <w:r w:rsidRPr="008F15D7">
              <w:rPr>
                <w:sz w:val="18"/>
              </w:rPr>
              <w:t>249</w:t>
            </w:r>
          </w:p>
        </w:tc>
        <w:tc>
          <w:tcPr>
            <w:tcW w:w="543" w:type="dxa"/>
          </w:tcPr>
          <w:p w14:paraId="530426C4"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61501E45"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249</w:t>
            </w:r>
          </w:p>
        </w:tc>
        <w:tc>
          <w:tcPr>
            <w:tcW w:w="731" w:type="dxa"/>
          </w:tcPr>
          <w:p w14:paraId="59A61A93"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54566D9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310</w:t>
            </w:r>
          </w:p>
        </w:tc>
        <w:tc>
          <w:tcPr>
            <w:tcW w:w="615" w:type="dxa"/>
          </w:tcPr>
          <w:p w14:paraId="12B815AD"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3B24481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249</w:t>
            </w:r>
          </w:p>
        </w:tc>
      </w:tr>
      <w:tr w:rsidR="008F15D7" w:rsidRPr="008F15D7" w14:paraId="64EDFD52" w14:textId="77777777" w:rsidTr="00657694">
        <w:trPr>
          <w:trHeight w:hRule="exact" w:val="325"/>
          <w:jc w:val="center"/>
        </w:trPr>
        <w:tc>
          <w:tcPr>
            <w:tcW w:w="947" w:type="dxa"/>
          </w:tcPr>
          <w:p w14:paraId="2A345834" w14:textId="77777777" w:rsidR="00AE572E" w:rsidRPr="008F15D7" w:rsidRDefault="00AE572E" w:rsidP="000F32B9">
            <w:pPr>
              <w:tabs>
                <w:tab w:val="right" w:leader="dot" w:pos="9000"/>
              </w:tabs>
              <w:spacing w:line="100" w:lineRule="atLeast"/>
              <w:ind w:right="3"/>
              <w:jc w:val="both"/>
              <w:rPr>
                <w:sz w:val="18"/>
              </w:rPr>
            </w:pPr>
            <w:r w:rsidRPr="008F15D7">
              <w:rPr>
                <w:sz w:val="18"/>
              </w:rPr>
              <w:t>7:12</w:t>
            </w:r>
          </w:p>
        </w:tc>
        <w:tc>
          <w:tcPr>
            <w:tcW w:w="1109" w:type="dxa"/>
          </w:tcPr>
          <w:p w14:paraId="35288C8C" w14:textId="77777777" w:rsidR="00AE572E" w:rsidRPr="008F15D7" w:rsidRDefault="00AE572E" w:rsidP="000F32B9">
            <w:pPr>
              <w:tabs>
                <w:tab w:val="right" w:leader="dot" w:pos="9000"/>
              </w:tabs>
              <w:spacing w:line="100" w:lineRule="atLeast"/>
              <w:ind w:right="3"/>
              <w:jc w:val="both"/>
              <w:rPr>
                <w:sz w:val="18"/>
              </w:rPr>
            </w:pPr>
            <w:r w:rsidRPr="008F15D7">
              <w:rPr>
                <w:sz w:val="18"/>
              </w:rPr>
              <w:t>338</w:t>
            </w:r>
          </w:p>
        </w:tc>
        <w:tc>
          <w:tcPr>
            <w:tcW w:w="1005" w:type="dxa"/>
          </w:tcPr>
          <w:p w14:paraId="6FA49F8A" w14:textId="77777777" w:rsidR="00AE572E" w:rsidRPr="008F15D7" w:rsidRDefault="00AE572E" w:rsidP="000F32B9">
            <w:pPr>
              <w:tabs>
                <w:tab w:val="right" w:leader="dot" w:pos="9000"/>
              </w:tabs>
              <w:spacing w:line="100" w:lineRule="atLeast"/>
              <w:ind w:right="3"/>
              <w:jc w:val="both"/>
              <w:rPr>
                <w:sz w:val="18"/>
              </w:rPr>
            </w:pPr>
            <w:r w:rsidRPr="008F15D7">
              <w:rPr>
                <w:sz w:val="18"/>
              </w:rPr>
              <w:t>591</w:t>
            </w:r>
          </w:p>
        </w:tc>
        <w:tc>
          <w:tcPr>
            <w:tcW w:w="1024" w:type="dxa"/>
          </w:tcPr>
          <w:p w14:paraId="19895251" w14:textId="77777777" w:rsidR="00AE572E" w:rsidRPr="008F15D7" w:rsidRDefault="00AE572E" w:rsidP="000F32B9">
            <w:pPr>
              <w:tabs>
                <w:tab w:val="right" w:leader="dot" w:pos="9000"/>
              </w:tabs>
              <w:spacing w:line="100" w:lineRule="atLeast"/>
              <w:ind w:right="3"/>
              <w:jc w:val="both"/>
              <w:rPr>
                <w:sz w:val="18"/>
              </w:rPr>
            </w:pPr>
            <w:r w:rsidRPr="008F15D7">
              <w:rPr>
                <w:sz w:val="18"/>
              </w:rPr>
              <w:t>274</w:t>
            </w:r>
          </w:p>
        </w:tc>
        <w:tc>
          <w:tcPr>
            <w:tcW w:w="543" w:type="dxa"/>
          </w:tcPr>
          <w:p w14:paraId="4427B788"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42B8A889"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274</w:t>
            </w:r>
          </w:p>
        </w:tc>
        <w:tc>
          <w:tcPr>
            <w:tcW w:w="731" w:type="dxa"/>
          </w:tcPr>
          <w:p w14:paraId="4126583A" w14:textId="77777777"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14:paraId="77137558"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338</w:t>
            </w:r>
          </w:p>
        </w:tc>
        <w:tc>
          <w:tcPr>
            <w:tcW w:w="615" w:type="dxa"/>
          </w:tcPr>
          <w:p w14:paraId="4089ADBA"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7CDA7CA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274</w:t>
            </w:r>
          </w:p>
        </w:tc>
      </w:tr>
      <w:tr w:rsidR="008F15D7" w:rsidRPr="008F15D7" w14:paraId="662A5450" w14:textId="77777777" w:rsidTr="00657694">
        <w:trPr>
          <w:trHeight w:hRule="exact" w:val="325"/>
          <w:jc w:val="center"/>
        </w:trPr>
        <w:tc>
          <w:tcPr>
            <w:tcW w:w="947" w:type="dxa"/>
          </w:tcPr>
          <w:p w14:paraId="191C1207" w14:textId="77777777" w:rsidR="00AE572E" w:rsidRPr="008F15D7" w:rsidRDefault="00AE572E" w:rsidP="000F32B9">
            <w:pPr>
              <w:tabs>
                <w:tab w:val="right" w:leader="dot" w:pos="9000"/>
              </w:tabs>
              <w:spacing w:line="100" w:lineRule="atLeast"/>
              <w:ind w:right="3"/>
              <w:jc w:val="both"/>
              <w:rPr>
                <w:sz w:val="18"/>
              </w:rPr>
            </w:pPr>
            <w:r w:rsidRPr="008F15D7">
              <w:rPr>
                <w:sz w:val="18"/>
              </w:rPr>
              <w:t>7:13</w:t>
            </w:r>
          </w:p>
        </w:tc>
        <w:tc>
          <w:tcPr>
            <w:tcW w:w="1109" w:type="dxa"/>
          </w:tcPr>
          <w:p w14:paraId="64EC44D9" w14:textId="77777777" w:rsidR="00AE572E" w:rsidRPr="008F15D7" w:rsidRDefault="00AE572E" w:rsidP="000F32B9">
            <w:pPr>
              <w:tabs>
                <w:tab w:val="right" w:leader="dot" w:pos="9000"/>
              </w:tabs>
              <w:spacing w:line="100" w:lineRule="atLeast"/>
              <w:ind w:right="3"/>
              <w:jc w:val="both"/>
              <w:rPr>
                <w:sz w:val="18"/>
              </w:rPr>
            </w:pPr>
            <w:r w:rsidRPr="008F15D7">
              <w:rPr>
                <w:sz w:val="18"/>
              </w:rPr>
              <w:t>371</w:t>
            </w:r>
          </w:p>
        </w:tc>
        <w:tc>
          <w:tcPr>
            <w:tcW w:w="1005" w:type="dxa"/>
          </w:tcPr>
          <w:p w14:paraId="571A1C69" w14:textId="77777777" w:rsidR="00AE572E" w:rsidRPr="008F15D7" w:rsidRDefault="00AE572E" w:rsidP="000F32B9">
            <w:pPr>
              <w:tabs>
                <w:tab w:val="right" w:leader="dot" w:pos="9000"/>
              </w:tabs>
              <w:spacing w:line="100" w:lineRule="atLeast"/>
              <w:ind w:right="3"/>
              <w:jc w:val="both"/>
              <w:rPr>
                <w:sz w:val="18"/>
              </w:rPr>
            </w:pPr>
            <w:r w:rsidRPr="008F15D7">
              <w:rPr>
                <w:sz w:val="18"/>
              </w:rPr>
              <w:t>651</w:t>
            </w:r>
          </w:p>
        </w:tc>
        <w:tc>
          <w:tcPr>
            <w:tcW w:w="1024" w:type="dxa"/>
          </w:tcPr>
          <w:p w14:paraId="1FC0D159" w14:textId="77777777" w:rsidR="00AE572E" w:rsidRPr="008F15D7" w:rsidRDefault="00AE572E" w:rsidP="000F32B9">
            <w:pPr>
              <w:tabs>
                <w:tab w:val="right" w:leader="dot" w:pos="9000"/>
              </w:tabs>
              <w:spacing w:line="100" w:lineRule="atLeast"/>
              <w:ind w:right="3"/>
              <w:jc w:val="both"/>
              <w:rPr>
                <w:sz w:val="18"/>
              </w:rPr>
            </w:pPr>
            <w:r w:rsidRPr="008F15D7">
              <w:rPr>
                <w:sz w:val="18"/>
              </w:rPr>
              <w:t>315</w:t>
            </w:r>
          </w:p>
        </w:tc>
        <w:tc>
          <w:tcPr>
            <w:tcW w:w="543" w:type="dxa"/>
          </w:tcPr>
          <w:p w14:paraId="432BF7B5" w14:textId="77777777" w:rsidR="00AE572E" w:rsidRPr="008F15D7" w:rsidRDefault="00AE572E" w:rsidP="000F32B9">
            <w:pPr>
              <w:tabs>
                <w:tab w:val="right" w:leader="dot" w:pos="9000"/>
              </w:tabs>
              <w:spacing w:line="100" w:lineRule="atLeast"/>
              <w:ind w:right="3"/>
              <w:jc w:val="both"/>
              <w:rPr>
                <w:sz w:val="18"/>
              </w:rPr>
            </w:pPr>
            <w:r w:rsidRPr="008F15D7">
              <w:rPr>
                <w:sz w:val="18"/>
              </w:rPr>
              <w:t>1</w:t>
            </w:r>
          </w:p>
        </w:tc>
        <w:tc>
          <w:tcPr>
            <w:tcW w:w="791" w:type="dxa"/>
          </w:tcPr>
          <w:p w14:paraId="08CAB353"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335</w:t>
            </w:r>
          </w:p>
        </w:tc>
        <w:tc>
          <w:tcPr>
            <w:tcW w:w="731" w:type="dxa"/>
          </w:tcPr>
          <w:p w14:paraId="634E1F16" w14:textId="77777777"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14:paraId="470B8814"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371</w:t>
            </w:r>
          </w:p>
        </w:tc>
        <w:tc>
          <w:tcPr>
            <w:tcW w:w="615" w:type="dxa"/>
          </w:tcPr>
          <w:p w14:paraId="20702F20"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0ACC9986"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335</w:t>
            </w:r>
          </w:p>
        </w:tc>
      </w:tr>
      <w:tr w:rsidR="008F15D7" w:rsidRPr="008F15D7" w14:paraId="4F2562D6" w14:textId="77777777" w:rsidTr="00657694">
        <w:trPr>
          <w:trHeight w:hRule="exact" w:val="325"/>
          <w:jc w:val="center"/>
        </w:trPr>
        <w:tc>
          <w:tcPr>
            <w:tcW w:w="947" w:type="dxa"/>
          </w:tcPr>
          <w:p w14:paraId="00F16878" w14:textId="77777777" w:rsidR="00AE572E" w:rsidRPr="008F15D7" w:rsidRDefault="00AE572E" w:rsidP="000F32B9">
            <w:pPr>
              <w:tabs>
                <w:tab w:val="right" w:leader="dot" w:pos="9000"/>
              </w:tabs>
              <w:spacing w:line="100" w:lineRule="atLeast"/>
              <w:ind w:right="3"/>
              <w:jc w:val="both"/>
              <w:rPr>
                <w:sz w:val="18"/>
              </w:rPr>
            </w:pPr>
            <w:r w:rsidRPr="008F15D7">
              <w:rPr>
                <w:sz w:val="18"/>
              </w:rPr>
              <w:t>7:14</w:t>
            </w:r>
          </w:p>
        </w:tc>
        <w:tc>
          <w:tcPr>
            <w:tcW w:w="1109" w:type="dxa"/>
          </w:tcPr>
          <w:p w14:paraId="48416A2F" w14:textId="77777777" w:rsidR="00AE572E" w:rsidRPr="008F15D7" w:rsidRDefault="00AE572E" w:rsidP="000F32B9">
            <w:pPr>
              <w:tabs>
                <w:tab w:val="right" w:leader="dot" w:pos="9000"/>
              </w:tabs>
              <w:spacing w:line="100" w:lineRule="atLeast"/>
              <w:ind w:right="3"/>
              <w:jc w:val="both"/>
              <w:rPr>
                <w:sz w:val="18"/>
              </w:rPr>
            </w:pPr>
            <w:r w:rsidRPr="008F15D7">
              <w:rPr>
                <w:sz w:val="18"/>
              </w:rPr>
              <w:t>438</w:t>
            </w:r>
          </w:p>
        </w:tc>
        <w:tc>
          <w:tcPr>
            <w:tcW w:w="1005" w:type="dxa"/>
          </w:tcPr>
          <w:p w14:paraId="10935576" w14:textId="77777777" w:rsidR="00AE572E" w:rsidRPr="008F15D7" w:rsidRDefault="00AE572E" w:rsidP="000F32B9">
            <w:pPr>
              <w:tabs>
                <w:tab w:val="right" w:leader="dot" w:pos="9000"/>
              </w:tabs>
              <w:spacing w:line="100" w:lineRule="atLeast"/>
              <w:ind w:right="3"/>
              <w:jc w:val="both"/>
              <w:rPr>
                <w:sz w:val="18"/>
              </w:rPr>
            </w:pPr>
            <w:r w:rsidRPr="008F15D7">
              <w:rPr>
                <w:sz w:val="18"/>
              </w:rPr>
              <w:t>736</w:t>
            </w:r>
          </w:p>
        </w:tc>
        <w:tc>
          <w:tcPr>
            <w:tcW w:w="1024" w:type="dxa"/>
          </w:tcPr>
          <w:p w14:paraId="7F423A46" w14:textId="77777777" w:rsidR="00AE572E" w:rsidRPr="008F15D7" w:rsidRDefault="00AE572E" w:rsidP="000F32B9">
            <w:pPr>
              <w:tabs>
                <w:tab w:val="right" w:leader="dot" w:pos="9000"/>
              </w:tabs>
              <w:spacing w:line="100" w:lineRule="atLeast"/>
              <w:ind w:right="3"/>
              <w:jc w:val="both"/>
              <w:rPr>
                <w:sz w:val="18"/>
              </w:rPr>
            </w:pPr>
            <w:r w:rsidRPr="008F15D7">
              <w:rPr>
                <w:sz w:val="18"/>
              </w:rPr>
              <w:t>347</w:t>
            </w:r>
          </w:p>
        </w:tc>
        <w:tc>
          <w:tcPr>
            <w:tcW w:w="543" w:type="dxa"/>
          </w:tcPr>
          <w:p w14:paraId="2AC2884A"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03F35847"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347</w:t>
            </w:r>
          </w:p>
        </w:tc>
        <w:tc>
          <w:tcPr>
            <w:tcW w:w="731" w:type="dxa"/>
          </w:tcPr>
          <w:p w14:paraId="298E43A8"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51C64FC8"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438</w:t>
            </w:r>
          </w:p>
        </w:tc>
        <w:tc>
          <w:tcPr>
            <w:tcW w:w="615" w:type="dxa"/>
          </w:tcPr>
          <w:p w14:paraId="3FEF9DFF"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668D2084"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347</w:t>
            </w:r>
          </w:p>
        </w:tc>
      </w:tr>
      <w:tr w:rsidR="008F15D7" w:rsidRPr="008F15D7" w14:paraId="5749D800" w14:textId="77777777" w:rsidTr="00657694">
        <w:trPr>
          <w:trHeight w:hRule="exact" w:val="325"/>
          <w:jc w:val="center"/>
        </w:trPr>
        <w:tc>
          <w:tcPr>
            <w:tcW w:w="947" w:type="dxa"/>
          </w:tcPr>
          <w:p w14:paraId="684D8162" w14:textId="77777777" w:rsidR="00AE572E" w:rsidRPr="008F15D7" w:rsidRDefault="00AE572E" w:rsidP="000F32B9">
            <w:pPr>
              <w:tabs>
                <w:tab w:val="right" w:leader="dot" w:pos="9000"/>
              </w:tabs>
              <w:spacing w:line="100" w:lineRule="atLeast"/>
              <w:ind w:right="3"/>
              <w:jc w:val="both"/>
              <w:rPr>
                <w:sz w:val="18"/>
              </w:rPr>
            </w:pPr>
            <w:r w:rsidRPr="008F15D7">
              <w:rPr>
                <w:sz w:val="18"/>
              </w:rPr>
              <w:t>7:15</w:t>
            </w:r>
          </w:p>
        </w:tc>
        <w:tc>
          <w:tcPr>
            <w:tcW w:w="1109" w:type="dxa"/>
          </w:tcPr>
          <w:p w14:paraId="00697E0C" w14:textId="77777777" w:rsidR="00AE572E" w:rsidRPr="008F15D7" w:rsidRDefault="00AE572E" w:rsidP="000F32B9">
            <w:pPr>
              <w:tabs>
                <w:tab w:val="right" w:leader="dot" w:pos="9000"/>
              </w:tabs>
              <w:spacing w:line="100" w:lineRule="atLeast"/>
              <w:ind w:right="3"/>
              <w:jc w:val="both"/>
              <w:rPr>
                <w:sz w:val="18"/>
              </w:rPr>
            </w:pPr>
            <w:r w:rsidRPr="008F15D7">
              <w:rPr>
                <w:sz w:val="18"/>
              </w:rPr>
              <w:t>483</w:t>
            </w:r>
          </w:p>
        </w:tc>
        <w:tc>
          <w:tcPr>
            <w:tcW w:w="1005" w:type="dxa"/>
          </w:tcPr>
          <w:p w14:paraId="6A1545FC" w14:textId="77777777" w:rsidR="00AE572E" w:rsidRPr="008F15D7" w:rsidRDefault="00AE572E" w:rsidP="000F32B9">
            <w:pPr>
              <w:tabs>
                <w:tab w:val="right" w:leader="dot" w:pos="9000"/>
              </w:tabs>
              <w:spacing w:line="100" w:lineRule="atLeast"/>
              <w:ind w:right="3"/>
              <w:jc w:val="both"/>
              <w:rPr>
                <w:sz w:val="18"/>
              </w:rPr>
            </w:pPr>
            <w:r w:rsidRPr="008F15D7">
              <w:rPr>
                <w:sz w:val="18"/>
              </w:rPr>
              <w:t>821</w:t>
            </w:r>
          </w:p>
        </w:tc>
        <w:tc>
          <w:tcPr>
            <w:tcW w:w="1024" w:type="dxa"/>
          </w:tcPr>
          <w:p w14:paraId="4D2AB428" w14:textId="77777777" w:rsidR="00AE572E" w:rsidRPr="008F15D7" w:rsidRDefault="00AE572E" w:rsidP="000F32B9">
            <w:pPr>
              <w:tabs>
                <w:tab w:val="right" w:leader="dot" w:pos="9000"/>
              </w:tabs>
              <w:spacing w:line="100" w:lineRule="atLeast"/>
              <w:ind w:right="3"/>
              <w:jc w:val="both"/>
              <w:rPr>
                <w:sz w:val="18"/>
              </w:rPr>
            </w:pPr>
            <w:r w:rsidRPr="008F15D7">
              <w:rPr>
                <w:sz w:val="18"/>
              </w:rPr>
              <w:t>386</w:t>
            </w:r>
          </w:p>
        </w:tc>
        <w:tc>
          <w:tcPr>
            <w:tcW w:w="543" w:type="dxa"/>
          </w:tcPr>
          <w:p w14:paraId="7A4E4210"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2749505B"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386</w:t>
            </w:r>
          </w:p>
        </w:tc>
        <w:tc>
          <w:tcPr>
            <w:tcW w:w="731" w:type="dxa"/>
          </w:tcPr>
          <w:p w14:paraId="429C864E" w14:textId="77777777" w:rsidR="00AE572E" w:rsidRPr="008F15D7" w:rsidRDefault="00AE572E" w:rsidP="000F32B9">
            <w:pPr>
              <w:tabs>
                <w:tab w:val="right" w:leader="dot" w:pos="9000"/>
              </w:tabs>
              <w:spacing w:line="100" w:lineRule="atLeast"/>
              <w:ind w:right="3"/>
              <w:jc w:val="both"/>
              <w:rPr>
                <w:sz w:val="18"/>
              </w:rPr>
            </w:pPr>
            <w:r w:rsidRPr="008F15D7">
              <w:rPr>
                <w:sz w:val="18"/>
              </w:rPr>
              <w:t>5~6</w:t>
            </w:r>
          </w:p>
        </w:tc>
        <w:tc>
          <w:tcPr>
            <w:tcW w:w="605" w:type="dxa"/>
          </w:tcPr>
          <w:p w14:paraId="09D9309C"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483</w:t>
            </w:r>
          </w:p>
        </w:tc>
        <w:tc>
          <w:tcPr>
            <w:tcW w:w="615" w:type="dxa"/>
          </w:tcPr>
          <w:p w14:paraId="6C2A9514"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38A61A40"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386</w:t>
            </w:r>
          </w:p>
        </w:tc>
      </w:tr>
      <w:tr w:rsidR="008F15D7" w:rsidRPr="008F15D7" w14:paraId="5AB7E7B8" w14:textId="77777777" w:rsidTr="00657694">
        <w:trPr>
          <w:trHeight w:hRule="exact" w:val="325"/>
          <w:jc w:val="center"/>
        </w:trPr>
        <w:tc>
          <w:tcPr>
            <w:tcW w:w="947" w:type="dxa"/>
          </w:tcPr>
          <w:p w14:paraId="46F04E2B" w14:textId="77777777" w:rsidR="00AE572E" w:rsidRPr="008F15D7" w:rsidRDefault="00AE572E" w:rsidP="000F32B9">
            <w:pPr>
              <w:tabs>
                <w:tab w:val="right" w:leader="dot" w:pos="9000"/>
              </w:tabs>
              <w:spacing w:line="100" w:lineRule="atLeast"/>
              <w:ind w:right="3"/>
              <w:jc w:val="both"/>
              <w:rPr>
                <w:sz w:val="18"/>
              </w:rPr>
            </w:pPr>
            <w:r w:rsidRPr="008F15D7">
              <w:rPr>
                <w:sz w:val="18"/>
              </w:rPr>
              <w:t>7:16</w:t>
            </w:r>
          </w:p>
        </w:tc>
        <w:tc>
          <w:tcPr>
            <w:tcW w:w="1109" w:type="dxa"/>
          </w:tcPr>
          <w:p w14:paraId="0BF39D1E" w14:textId="77777777" w:rsidR="00AE572E" w:rsidRPr="008F15D7" w:rsidRDefault="00AE572E" w:rsidP="000F32B9">
            <w:pPr>
              <w:tabs>
                <w:tab w:val="right" w:leader="dot" w:pos="9000"/>
              </w:tabs>
              <w:spacing w:line="100" w:lineRule="atLeast"/>
              <w:ind w:right="3"/>
              <w:jc w:val="both"/>
              <w:rPr>
                <w:sz w:val="18"/>
              </w:rPr>
            </w:pPr>
            <w:r w:rsidRPr="008F15D7">
              <w:rPr>
                <w:sz w:val="18"/>
              </w:rPr>
              <w:t>528</w:t>
            </w:r>
          </w:p>
        </w:tc>
        <w:tc>
          <w:tcPr>
            <w:tcW w:w="1005" w:type="dxa"/>
          </w:tcPr>
          <w:p w14:paraId="1BDF450B" w14:textId="77777777" w:rsidR="00AE572E" w:rsidRPr="008F15D7" w:rsidRDefault="00AE572E" w:rsidP="000F32B9">
            <w:pPr>
              <w:tabs>
                <w:tab w:val="right" w:leader="dot" w:pos="9000"/>
              </w:tabs>
              <w:spacing w:line="100" w:lineRule="atLeast"/>
              <w:ind w:right="3"/>
              <w:jc w:val="both"/>
              <w:rPr>
                <w:sz w:val="18"/>
              </w:rPr>
            </w:pPr>
            <w:r w:rsidRPr="008F15D7">
              <w:rPr>
                <w:sz w:val="18"/>
              </w:rPr>
              <w:t>925</w:t>
            </w:r>
          </w:p>
        </w:tc>
        <w:tc>
          <w:tcPr>
            <w:tcW w:w="1024" w:type="dxa"/>
          </w:tcPr>
          <w:p w14:paraId="5F6872DD" w14:textId="77777777" w:rsidR="00AE572E" w:rsidRPr="008F15D7" w:rsidRDefault="00AE572E" w:rsidP="000F32B9">
            <w:pPr>
              <w:tabs>
                <w:tab w:val="right" w:leader="dot" w:pos="9000"/>
              </w:tabs>
              <w:spacing w:line="100" w:lineRule="atLeast"/>
              <w:ind w:right="3"/>
              <w:jc w:val="both"/>
              <w:rPr>
                <w:sz w:val="18"/>
              </w:rPr>
            </w:pPr>
            <w:r w:rsidRPr="008F15D7">
              <w:rPr>
                <w:sz w:val="18"/>
              </w:rPr>
              <w:t>417</w:t>
            </w:r>
          </w:p>
        </w:tc>
        <w:tc>
          <w:tcPr>
            <w:tcW w:w="543" w:type="dxa"/>
          </w:tcPr>
          <w:p w14:paraId="450B6725"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6180CEA1"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417</w:t>
            </w:r>
          </w:p>
        </w:tc>
        <w:tc>
          <w:tcPr>
            <w:tcW w:w="731" w:type="dxa"/>
          </w:tcPr>
          <w:p w14:paraId="2583EEAD" w14:textId="77777777" w:rsidR="00AE572E" w:rsidRPr="008F15D7" w:rsidRDefault="00AE572E" w:rsidP="000F32B9">
            <w:pPr>
              <w:tabs>
                <w:tab w:val="right" w:leader="dot" w:pos="9000"/>
              </w:tabs>
              <w:spacing w:line="100" w:lineRule="atLeast"/>
              <w:ind w:right="3"/>
              <w:jc w:val="both"/>
              <w:rPr>
                <w:sz w:val="18"/>
              </w:rPr>
            </w:pPr>
            <w:r w:rsidRPr="008F15D7">
              <w:rPr>
                <w:sz w:val="18"/>
              </w:rPr>
              <w:t>5~6</w:t>
            </w:r>
          </w:p>
        </w:tc>
        <w:tc>
          <w:tcPr>
            <w:tcW w:w="605" w:type="dxa"/>
          </w:tcPr>
          <w:p w14:paraId="516823CF"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528</w:t>
            </w:r>
          </w:p>
        </w:tc>
        <w:tc>
          <w:tcPr>
            <w:tcW w:w="615" w:type="dxa"/>
          </w:tcPr>
          <w:p w14:paraId="2332A88C" w14:textId="77777777"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14:paraId="6978CF5C"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417</w:t>
            </w:r>
          </w:p>
        </w:tc>
      </w:tr>
      <w:tr w:rsidR="008F15D7" w:rsidRPr="008F15D7" w14:paraId="75CED6F4" w14:textId="77777777" w:rsidTr="00657694">
        <w:trPr>
          <w:trHeight w:hRule="exact" w:val="325"/>
          <w:jc w:val="center"/>
        </w:trPr>
        <w:tc>
          <w:tcPr>
            <w:tcW w:w="947" w:type="dxa"/>
          </w:tcPr>
          <w:p w14:paraId="5C415BE1" w14:textId="77777777" w:rsidR="00AE572E" w:rsidRPr="008F15D7" w:rsidRDefault="00AE572E" w:rsidP="000F32B9">
            <w:pPr>
              <w:tabs>
                <w:tab w:val="right" w:leader="dot" w:pos="9000"/>
              </w:tabs>
              <w:spacing w:line="100" w:lineRule="atLeast"/>
              <w:ind w:right="3"/>
              <w:jc w:val="both"/>
              <w:rPr>
                <w:sz w:val="18"/>
              </w:rPr>
            </w:pPr>
            <w:r w:rsidRPr="008F15D7">
              <w:rPr>
                <w:sz w:val="18"/>
              </w:rPr>
              <w:t>7:17</w:t>
            </w:r>
          </w:p>
        </w:tc>
        <w:tc>
          <w:tcPr>
            <w:tcW w:w="1109" w:type="dxa"/>
          </w:tcPr>
          <w:p w14:paraId="526E9F01" w14:textId="77777777" w:rsidR="00AE572E" w:rsidRPr="008F15D7" w:rsidRDefault="00AE572E" w:rsidP="000F32B9">
            <w:pPr>
              <w:tabs>
                <w:tab w:val="right" w:leader="dot" w:pos="9000"/>
              </w:tabs>
              <w:spacing w:line="100" w:lineRule="atLeast"/>
              <w:ind w:right="3"/>
              <w:jc w:val="both"/>
              <w:rPr>
                <w:sz w:val="18"/>
              </w:rPr>
            </w:pPr>
            <w:r w:rsidRPr="008F15D7">
              <w:rPr>
                <w:sz w:val="18"/>
              </w:rPr>
              <w:t>589</w:t>
            </w:r>
          </w:p>
        </w:tc>
        <w:tc>
          <w:tcPr>
            <w:tcW w:w="1005" w:type="dxa"/>
          </w:tcPr>
          <w:p w14:paraId="78D6C226" w14:textId="77777777" w:rsidR="00AE572E" w:rsidRPr="008F15D7" w:rsidRDefault="00AE572E" w:rsidP="000F32B9">
            <w:pPr>
              <w:tabs>
                <w:tab w:val="right" w:leader="dot" w:pos="9000"/>
              </w:tabs>
              <w:spacing w:line="100" w:lineRule="atLeast"/>
              <w:ind w:right="3"/>
              <w:jc w:val="both"/>
              <w:rPr>
                <w:sz w:val="18"/>
              </w:rPr>
            </w:pPr>
            <w:r w:rsidRPr="008F15D7">
              <w:rPr>
                <w:sz w:val="18"/>
              </w:rPr>
              <w:t>1000</w:t>
            </w:r>
          </w:p>
        </w:tc>
        <w:tc>
          <w:tcPr>
            <w:tcW w:w="1024" w:type="dxa"/>
          </w:tcPr>
          <w:p w14:paraId="61E3355F" w14:textId="77777777" w:rsidR="00AE572E" w:rsidRPr="008F15D7" w:rsidRDefault="00AE572E" w:rsidP="000F32B9">
            <w:pPr>
              <w:tabs>
                <w:tab w:val="right" w:leader="dot" w:pos="9000"/>
              </w:tabs>
              <w:spacing w:line="100" w:lineRule="atLeast"/>
              <w:ind w:right="3"/>
              <w:jc w:val="both"/>
              <w:rPr>
                <w:sz w:val="18"/>
              </w:rPr>
            </w:pPr>
            <w:r w:rsidRPr="008F15D7">
              <w:rPr>
                <w:sz w:val="18"/>
              </w:rPr>
              <w:t>486</w:t>
            </w:r>
          </w:p>
        </w:tc>
        <w:tc>
          <w:tcPr>
            <w:tcW w:w="543" w:type="dxa"/>
          </w:tcPr>
          <w:p w14:paraId="64836A3B" w14:textId="77777777"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14:paraId="208F48C7"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486</w:t>
            </w:r>
          </w:p>
        </w:tc>
        <w:tc>
          <w:tcPr>
            <w:tcW w:w="731" w:type="dxa"/>
          </w:tcPr>
          <w:p w14:paraId="33E7D0FC" w14:textId="77777777"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14:paraId="5F493374"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589</w:t>
            </w:r>
          </w:p>
        </w:tc>
        <w:tc>
          <w:tcPr>
            <w:tcW w:w="615" w:type="dxa"/>
          </w:tcPr>
          <w:p w14:paraId="1647D62A"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5CEFC7BF"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486</w:t>
            </w:r>
          </w:p>
        </w:tc>
      </w:tr>
      <w:tr w:rsidR="008F15D7" w:rsidRPr="008F15D7" w14:paraId="2F5DC70E" w14:textId="77777777" w:rsidTr="00657694">
        <w:trPr>
          <w:trHeight w:hRule="exact" w:val="325"/>
          <w:jc w:val="center"/>
        </w:trPr>
        <w:tc>
          <w:tcPr>
            <w:tcW w:w="947" w:type="dxa"/>
          </w:tcPr>
          <w:p w14:paraId="1B19566A" w14:textId="77777777" w:rsidR="00AE572E" w:rsidRPr="008F15D7" w:rsidRDefault="00AE572E" w:rsidP="000F32B9">
            <w:pPr>
              <w:tabs>
                <w:tab w:val="right" w:leader="dot" w:pos="9000"/>
              </w:tabs>
              <w:spacing w:line="100" w:lineRule="atLeast"/>
              <w:ind w:right="3"/>
              <w:jc w:val="both"/>
              <w:rPr>
                <w:sz w:val="18"/>
              </w:rPr>
            </w:pPr>
            <w:r w:rsidRPr="008F15D7">
              <w:rPr>
                <w:sz w:val="18"/>
              </w:rPr>
              <w:t>7:18</w:t>
            </w:r>
          </w:p>
        </w:tc>
        <w:tc>
          <w:tcPr>
            <w:tcW w:w="1109" w:type="dxa"/>
          </w:tcPr>
          <w:p w14:paraId="3614D914" w14:textId="77777777" w:rsidR="00AE572E" w:rsidRPr="008F15D7" w:rsidRDefault="00AE572E" w:rsidP="000F32B9">
            <w:pPr>
              <w:tabs>
                <w:tab w:val="right" w:leader="dot" w:pos="9000"/>
              </w:tabs>
              <w:spacing w:line="100" w:lineRule="atLeast"/>
              <w:ind w:right="3"/>
              <w:jc w:val="both"/>
              <w:rPr>
                <w:sz w:val="18"/>
              </w:rPr>
            </w:pPr>
            <w:r w:rsidRPr="008F15D7">
              <w:rPr>
                <w:sz w:val="18"/>
              </w:rPr>
              <w:t>702</w:t>
            </w:r>
          </w:p>
        </w:tc>
        <w:tc>
          <w:tcPr>
            <w:tcW w:w="1005" w:type="dxa"/>
          </w:tcPr>
          <w:p w14:paraId="58D8B36C" w14:textId="77777777" w:rsidR="00AE572E" w:rsidRPr="008F15D7" w:rsidRDefault="00AE572E" w:rsidP="000F32B9">
            <w:pPr>
              <w:tabs>
                <w:tab w:val="right" w:leader="dot" w:pos="9000"/>
              </w:tabs>
              <w:spacing w:line="100" w:lineRule="atLeast"/>
              <w:ind w:right="3"/>
              <w:jc w:val="both"/>
              <w:rPr>
                <w:sz w:val="18"/>
              </w:rPr>
            </w:pPr>
            <w:r w:rsidRPr="008F15D7">
              <w:rPr>
                <w:sz w:val="18"/>
              </w:rPr>
              <w:t>1090</w:t>
            </w:r>
          </w:p>
        </w:tc>
        <w:tc>
          <w:tcPr>
            <w:tcW w:w="1024" w:type="dxa"/>
          </w:tcPr>
          <w:p w14:paraId="0C682A4D" w14:textId="77777777" w:rsidR="00AE572E" w:rsidRPr="008F15D7" w:rsidRDefault="00AE572E" w:rsidP="000F32B9">
            <w:pPr>
              <w:tabs>
                <w:tab w:val="right" w:leader="dot" w:pos="9000"/>
              </w:tabs>
              <w:spacing w:line="100" w:lineRule="atLeast"/>
              <w:ind w:right="3"/>
              <w:jc w:val="both"/>
              <w:rPr>
                <w:sz w:val="18"/>
              </w:rPr>
            </w:pPr>
            <w:r w:rsidRPr="008F15D7">
              <w:rPr>
                <w:sz w:val="18"/>
              </w:rPr>
              <w:t>465</w:t>
            </w:r>
          </w:p>
        </w:tc>
        <w:tc>
          <w:tcPr>
            <w:tcW w:w="543" w:type="dxa"/>
          </w:tcPr>
          <w:p w14:paraId="132B8D50"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08D8F887"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465</w:t>
            </w:r>
          </w:p>
        </w:tc>
        <w:tc>
          <w:tcPr>
            <w:tcW w:w="731" w:type="dxa"/>
          </w:tcPr>
          <w:p w14:paraId="06C30AF1"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0387865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702</w:t>
            </w:r>
          </w:p>
        </w:tc>
        <w:tc>
          <w:tcPr>
            <w:tcW w:w="615" w:type="dxa"/>
          </w:tcPr>
          <w:p w14:paraId="013A43DA" w14:textId="77777777"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14:paraId="3349C02A"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465</w:t>
            </w:r>
          </w:p>
        </w:tc>
      </w:tr>
      <w:tr w:rsidR="008F15D7" w:rsidRPr="008F15D7" w14:paraId="303ED5DC" w14:textId="77777777" w:rsidTr="00657694">
        <w:trPr>
          <w:trHeight w:hRule="exact" w:val="325"/>
          <w:jc w:val="center"/>
        </w:trPr>
        <w:tc>
          <w:tcPr>
            <w:tcW w:w="947" w:type="dxa"/>
          </w:tcPr>
          <w:p w14:paraId="3BAA211E" w14:textId="77777777" w:rsidR="00AE572E" w:rsidRPr="008F15D7" w:rsidRDefault="00AE572E" w:rsidP="000F32B9">
            <w:pPr>
              <w:tabs>
                <w:tab w:val="right" w:leader="dot" w:pos="9000"/>
              </w:tabs>
              <w:spacing w:line="100" w:lineRule="atLeast"/>
              <w:ind w:right="3"/>
              <w:jc w:val="both"/>
              <w:rPr>
                <w:sz w:val="18"/>
              </w:rPr>
            </w:pPr>
            <w:r w:rsidRPr="008F15D7">
              <w:rPr>
                <w:sz w:val="18"/>
              </w:rPr>
              <w:t>7:19</w:t>
            </w:r>
          </w:p>
        </w:tc>
        <w:tc>
          <w:tcPr>
            <w:tcW w:w="1109" w:type="dxa"/>
          </w:tcPr>
          <w:p w14:paraId="08C54080" w14:textId="77777777" w:rsidR="00AE572E" w:rsidRPr="008F15D7" w:rsidRDefault="00AE572E" w:rsidP="000F32B9">
            <w:pPr>
              <w:tabs>
                <w:tab w:val="right" w:leader="dot" w:pos="9000"/>
              </w:tabs>
              <w:spacing w:line="100" w:lineRule="atLeast"/>
              <w:ind w:right="3"/>
              <w:jc w:val="both"/>
              <w:rPr>
                <w:sz w:val="18"/>
              </w:rPr>
            </w:pPr>
            <w:r w:rsidRPr="008F15D7">
              <w:rPr>
                <w:sz w:val="18"/>
              </w:rPr>
              <w:t>770</w:t>
            </w:r>
          </w:p>
        </w:tc>
        <w:tc>
          <w:tcPr>
            <w:tcW w:w="1005" w:type="dxa"/>
          </w:tcPr>
          <w:p w14:paraId="124819F6" w14:textId="77777777" w:rsidR="00AE572E" w:rsidRPr="008F15D7" w:rsidRDefault="00AE572E" w:rsidP="000F32B9">
            <w:pPr>
              <w:tabs>
                <w:tab w:val="right" w:leader="dot" w:pos="9000"/>
              </w:tabs>
              <w:spacing w:line="100" w:lineRule="atLeast"/>
              <w:ind w:right="3"/>
              <w:jc w:val="both"/>
              <w:rPr>
                <w:sz w:val="18"/>
              </w:rPr>
            </w:pPr>
            <w:r w:rsidRPr="008F15D7">
              <w:rPr>
                <w:sz w:val="18"/>
              </w:rPr>
              <w:t>1148</w:t>
            </w:r>
          </w:p>
        </w:tc>
        <w:tc>
          <w:tcPr>
            <w:tcW w:w="1024" w:type="dxa"/>
          </w:tcPr>
          <w:p w14:paraId="7318B354" w14:textId="77777777" w:rsidR="00AE572E" w:rsidRPr="008F15D7" w:rsidRDefault="00AE572E" w:rsidP="000F32B9">
            <w:pPr>
              <w:tabs>
                <w:tab w:val="right" w:leader="dot" w:pos="9000"/>
              </w:tabs>
              <w:spacing w:line="100" w:lineRule="atLeast"/>
              <w:ind w:right="3"/>
              <w:jc w:val="both"/>
              <w:rPr>
                <w:sz w:val="18"/>
              </w:rPr>
            </w:pPr>
            <w:r w:rsidRPr="008F15D7">
              <w:rPr>
                <w:sz w:val="18"/>
              </w:rPr>
              <w:t>531</w:t>
            </w:r>
          </w:p>
        </w:tc>
        <w:tc>
          <w:tcPr>
            <w:tcW w:w="543" w:type="dxa"/>
          </w:tcPr>
          <w:p w14:paraId="15A489DD"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6449AFEF"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531</w:t>
            </w:r>
          </w:p>
        </w:tc>
        <w:tc>
          <w:tcPr>
            <w:tcW w:w="731" w:type="dxa"/>
          </w:tcPr>
          <w:p w14:paraId="79EF5D0E" w14:textId="77777777"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14:paraId="6ED1DE3D"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770</w:t>
            </w:r>
          </w:p>
        </w:tc>
        <w:tc>
          <w:tcPr>
            <w:tcW w:w="615" w:type="dxa"/>
          </w:tcPr>
          <w:p w14:paraId="0447C99E" w14:textId="77777777"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14:paraId="510E64D3"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531</w:t>
            </w:r>
          </w:p>
        </w:tc>
      </w:tr>
      <w:tr w:rsidR="008F15D7" w:rsidRPr="008F15D7" w14:paraId="6C8948D0" w14:textId="77777777" w:rsidTr="00657694">
        <w:trPr>
          <w:trHeight w:hRule="exact" w:val="325"/>
          <w:jc w:val="center"/>
        </w:trPr>
        <w:tc>
          <w:tcPr>
            <w:tcW w:w="947" w:type="dxa"/>
          </w:tcPr>
          <w:p w14:paraId="759F1F47" w14:textId="77777777" w:rsidR="00AE572E" w:rsidRPr="008F15D7" w:rsidRDefault="00AE572E" w:rsidP="000F32B9">
            <w:pPr>
              <w:tabs>
                <w:tab w:val="right" w:leader="dot" w:pos="9000"/>
              </w:tabs>
              <w:spacing w:line="100" w:lineRule="atLeast"/>
              <w:ind w:right="3"/>
              <w:jc w:val="both"/>
              <w:rPr>
                <w:sz w:val="18"/>
              </w:rPr>
            </w:pPr>
            <w:r w:rsidRPr="008F15D7">
              <w:rPr>
                <w:sz w:val="18"/>
              </w:rPr>
              <w:t>7:20</w:t>
            </w:r>
          </w:p>
        </w:tc>
        <w:tc>
          <w:tcPr>
            <w:tcW w:w="1109" w:type="dxa"/>
          </w:tcPr>
          <w:p w14:paraId="747FD622" w14:textId="77777777" w:rsidR="00AE572E" w:rsidRPr="008F15D7" w:rsidRDefault="00AE572E" w:rsidP="000F32B9">
            <w:pPr>
              <w:tabs>
                <w:tab w:val="right" w:leader="dot" w:pos="9000"/>
              </w:tabs>
              <w:spacing w:line="100" w:lineRule="atLeast"/>
              <w:ind w:right="3"/>
              <w:jc w:val="both"/>
              <w:rPr>
                <w:sz w:val="18"/>
              </w:rPr>
            </w:pPr>
            <w:r w:rsidRPr="008F15D7">
              <w:rPr>
                <w:sz w:val="18"/>
              </w:rPr>
              <w:t>830</w:t>
            </w:r>
          </w:p>
        </w:tc>
        <w:tc>
          <w:tcPr>
            <w:tcW w:w="1005" w:type="dxa"/>
          </w:tcPr>
          <w:p w14:paraId="6746D38E" w14:textId="77777777" w:rsidR="00AE572E" w:rsidRPr="008F15D7" w:rsidRDefault="00AE572E" w:rsidP="000F32B9">
            <w:pPr>
              <w:tabs>
                <w:tab w:val="right" w:leader="dot" w:pos="9000"/>
              </w:tabs>
              <w:spacing w:line="100" w:lineRule="atLeast"/>
              <w:ind w:right="3"/>
              <w:jc w:val="both"/>
              <w:rPr>
                <w:sz w:val="18"/>
              </w:rPr>
            </w:pPr>
            <w:r w:rsidRPr="008F15D7">
              <w:rPr>
                <w:sz w:val="18"/>
              </w:rPr>
              <w:t>1216</w:t>
            </w:r>
          </w:p>
        </w:tc>
        <w:tc>
          <w:tcPr>
            <w:tcW w:w="1024" w:type="dxa"/>
          </w:tcPr>
          <w:p w14:paraId="232EDC82" w14:textId="77777777" w:rsidR="00AE572E" w:rsidRPr="008F15D7" w:rsidRDefault="00AE572E" w:rsidP="000F32B9">
            <w:pPr>
              <w:tabs>
                <w:tab w:val="right" w:leader="dot" w:pos="9000"/>
              </w:tabs>
              <w:spacing w:line="100" w:lineRule="atLeast"/>
              <w:ind w:right="3"/>
              <w:jc w:val="both"/>
              <w:rPr>
                <w:sz w:val="18"/>
              </w:rPr>
            </w:pPr>
            <w:r w:rsidRPr="008F15D7">
              <w:rPr>
                <w:sz w:val="18"/>
              </w:rPr>
              <w:t>622</w:t>
            </w:r>
          </w:p>
        </w:tc>
        <w:tc>
          <w:tcPr>
            <w:tcW w:w="543" w:type="dxa"/>
          </w:tcPr>
          <w:p w14:paraId="57CE2C9C" w14:textId="77777777"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14:paraId="1B923E28"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622</w:t>
            </w:r>
          </w:p>
        </w:tc>
        <w:tc>
          <w:tcPr>
            <w:tcW w:w="731" w:type="dxa"/>
          </w:tcPr>
          <w:p w14:paraId="54674412" w14:textId="77777777"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14:paraId="18AB4194"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830</w:t>
            </w:r>
          </w:p>
        </w:tc>
        <w:tc>
          <w:tcPr>
            <w:tcW w:w="615" w:type="dxa"/>
          </w:tcPr>
          <w:p w14:paraId="7CFF98D6" w14:textId="77777777"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14:paraId="74975448" w14:textId="77777777"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622</w:t>
            </w:r>
          </w:p>
        </w:tc>
      </w:tr>
    </w:tbl>
    <w:p w14:paraId="69BB3ABD" w14:textId="77777777" w:rsidR="00AE572E" w:rsidRPr="008F15D7" w:rsidRDefault="00AE572E" w:rsidP="000F32B9">
      <w:pPr>
        <w:tabs>
          <w:tab w:val="right" w:leader="dot" w:pos="9000"/>
        </w:tabs>
        <w:ind w:right="3"/>
        <w:jc w:val="both"/>
        <w:rPr>
          <w:b/>
          <w:iCs/>
          <w:sz w:val="20"/>
        </w:rPr>
      </w:pPr>
    </w:p>
    <w:p w14:paraId="4EC94325" w14:textId="77777777" w:rsidR="00AE572E" w:rsidRPr="008F15D7" w:rsidRDefault="00AE572E" w:rsidP="000F32B9">
      <w:pPr>
        <w:pStyle w:val="Table"/>
        <w:jc w:val="both"/>
        <w:rPr>
          <w:b/>
        </w:rPr>
      </w:pPr>
      <w:r w:rsidRPr="008F15D7">
        <w:rPr>
          <w:b/>
        </w:rPr>
        <w:br w:type="page"/>
      </w:r>
      <w:bookmarkStart w:id="94" w:name="_Ref225489948"/>
      <w:bookmarkStart w:id="95" w:name="_Ref225490073"/>
      <w:bookmarkStart w:id="96" w:name="_Toc225767445"/>
      <w:bookmarkStart w:id="97" w:name="_Toc435579952"/>
      <w:bookmarkStart w:id="98" w:name="_Toc435583437"/>
      <w:r w:rsidRPr="008F15D7">
        <w:lastRenderedPageBreak/>
        <w:t>Effect of measuring instrument orientation on measured light level</w:t>
      </w:r>
      <w:bookmarkEnd w:id="94"/>
      <w:bookmarkEnd w:id="95"/>
      <w:bookmarkEnd w:id="96"/>
      <w:bookmarkEnd w:id="97"/>
      <w:bookmarkEnd w:id="98"/>
    </w:p>
    <w:p w14:paraId="1A21BE28" w14:textId="77777777" w:rsidR="00AE572E" w:rsidRPr="008F15D7" w:rsidRDefault="00AE572E" w:rsidP="000F32B9">
      <w:pPr>
        <w:pStyle w:val="BodyText"/>
      </w:pPr>
      <w:r w:rsidRPr="008F15D7">
        <w:rPr>
          <w:b/>
          <w:iCs/>
        </w:rPr>
        <w:t>(</w:t>
      </w:r>
      <w:r w:rsidRPr="008F15D7">
        <w:t>fine weather,</w:t>
      </w:r>
      <w:ins w:id="99" w:author="Aivar" w:date="2016-04-12T15:47:00Z">
        <w:r w:rsidR="00416FA1">
          <w:t xml:space="preserve"> </w:t>
        </w:r>
      </w:ins>
      <w:r w:rsidRPr="008F15D7">
        <w:t>38 degrees north latitude and 118 degrees east longitude)</w:t>
      </w:r>
    </w:p>
    <w:tbl>
      <w:tblPr>
        <w:tblW w:w="857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687"/>
        <w:gridCol w:w="1244"/>
        <w:gridCol w:w="982"/>
        <w:gridCol w:w="852"/>
        <w:gridCol w:w="598"/>
        <w:gridCol w:w="949"/>
        <w:gridCol w:w="774"/>
        <w:gridCol w:w="941"/>
        <w:gridCol w:w="598"/>
        <w:gridCol w:w="949"/>
      </w:tblGrid>
      <w:tr w:rsidR="008F15D7" w:rsidRPr="008F15D7" w14:paraId="27C8AC53" w14:textId="77777777" w:rsidTr="00657694">
        <w:trPr>
          <w:cantSplit/>
          <w:trHeight w:val="1039"/>
          <w:tblHeader/>
        </w:trPr>
        <w:tc>
          <w:tcPr>
            <w:tcW w:w="0" w:type="auto"/>
          </w:tcPr>
          <w:p w14:paraId="1B88C499" w14:textId="77777777" w:rsidR="00AE572E" w:rsidRPr="008F15D7" w:rsidRDefault="00AE572E" w:rsidP="000F32B9">
            <w:pPr>
              <w:tabs>
                <w:tab w:val="right" w:leader="dot" w:pos="9000"/>
              </w:tabs>
              <w:spacing w:line="40" w:lineRule="atLeast"/>
              <w:ind w:right="3"/>
              <w:jc w:val="both"/>
              <w:rPr>
                <w:sz w:val="18"/>
              </w:rPr>
            </w:pPr>
            <w:r w:rsidRPr="008F15D7">
              <w:rPr>
                <w:sz w:val="18"/>
              </w:rPr>
              <w:br w:type="page"/>
            </w:r>
          </w:p>
        </w:tc>
        <w:tc>
          <w:tcPr>
            <w:tcW w:w="0" w:type="auto"/>
            <w:gridSpan w:val="3"/>
          </w:tcPr>
          <w:p w14:paraId="68EAE0AB" w14:textId="77777777" w:rsidR="00AE572E" w:rsidRPr="008F15D7" w:rsidRDefault="00AE572E" w:rsidP="000F32B9">
            <w:pPr>
              <w:tabs>
                <w:tab w:val="right" w:leader="dot" w:pos="9000"/>
              </w:tabs>
              <w:spacing w:line="100" w:lineRule="atLeast"/>
              <w:ind w:right="3"/>
              <w:jc w:val="both"/>
              <w:rPr>
                <w:b/>
                <w:bCs/>
                <w:sz w:val="18"/>
              </w:rPr>
            </w:pPr>
            <w:r w:rsidRPr="008F15D7">
              <w:rPr>
                <w:b/>
                <w:bCs/>
                <w:sz w:val="18"/>
              </w:rPr>
              <w:t>Ambient light level of different orientations</w:t>
            </w:r>
          </w:p>
          <w:p w14:paraId="15B9FE14" w14:textId="77777777" w:rsidR="00AE572E" w:rsidRPr="008F15D7" w:rsidRDefault="00AE572E" w:rsidP="000F32B9">
            <w:pPr>
              <w:tabs>
                <w:tab w:val="right" w:leader="dot" w:pos="9000"/>
              </w:tabs>
              <w:spacing w:line="40" w:lineRule="atLeast"/>
              <w:ind w:right="3" w:firstLineChars="600" w:firstLine="1084"/>
              <w:jc w:val="both"/>
              <w:rPr>
                <w:b/>
                <w:sz w:val="18"/>
              </w:rPr>
            </w:pPr>
            <w:r w:rsidRPr="008F15D7">
              <w:rPr>
                <w:b/>
                <w:sz w:val="18"/>
              </w:rPr>
              <w:t>(lux)</w:t>
            </w:r>
          </w:p>
        </w:tc>
        <w:tc>
          <w:tcPr>
            <w:tcW w:w="0" w:type="auto"/>
            <w:gridSpan w:val="6"/>
          </w:tcPr>
          <w:p w14:paraId="1B5505B5" w14:textId="77777777" w:rsidR="00AE572E" w:rsidRPr="008F15D7" w:rsidRDefault="00AE572E" w:rsidP="000F32B9">
            <w:pPr>
              <w:tabs>
                <w:tab w:val="right" w:leader="dot" w:pos="9000"/>
              </w:tabs>
              <w:spacing w:line="100" w:lineRule="atLeast"/>
              <w:ind w:right="3"/>
              <w:jc w:val="both"/>
              <w:rPr>
                <w:b/>
                <w:bCs/>
                <w:sz w:val="18"/>
              </w:rPr>
            </w:pPr>
            <w:r w:rsidRPr="008F15D7">
              <w:rPr>
                <w:b/>
                <w:bCs/>
                <w:sz w:val="18"/>
              </w:rPr>
              <w:t>Time difference for ambient light level of different orientations to reach the same value of ambient light</w:t>
            </w:r>
          </w:p>
        </w:tc>
      </w:tr>
      <w:tr w:rsidR="008F15D7" w:rsidRPr="008F15D7" w14:paraId="481EADC5" w14:textId="77777777" w:rsidTr="00657694">
        <w:trPr>
          <w:cantSplit/>
          <w:trHeight w:val="319"/>
          <w:tblHeader/>
        </w:trPr>
        <w:tc>
          <w:tcPr>
            <w:tcW w:w="0" w:type="auto"/>
            <w:vMerge w:val="restart"/>
          </w:tcPr>
          <w:p w14:paraId="5887AF23" w14:textId="77777777" w:rsidR="00AE572E" w:rsidRPr="008F15D7" w:rsidRDefault="00AE572E" w:rsidP="000F32B9">
            <w:pPr>
              <w:tabs>
                <w:tab w:val="right" w:leader="dot" w:pos="9000"/>
              </w:tabs>
              <w:spacing w:line="40" w:lineRule="atLeast"/>
              <w:ind w:right="3"/>
              <w:jc w:val="both"/>
              <w:rPr>
                <w:sz w:val="18"/>
              </w:rPr>
            </w:pPr>
            <w:r w:rsidRPr="008F15D7">
              <w:rPr>
                <w:sz w:val="18"/>
              </w:rPr>
              <w:t>time</w:t>
            </w:r>
          </w:p>
          <w:p w14:paraId="6856BA63" w14:textId="77777777" w:rsidR="00AE572E" w:rsidRPr="008F15D7" w:rsidRDefault="00AE572E" w:rsidP="000F32B9">
            <w:pPr>
              <w:tabs>
                <w:tab w:val="right" w:leader="dot" w:pos="9000"/>
              </w:tabs>
              <w:spacing w:line="40" w:lineRule="atLeast"/>
              <w:ind w:right="3"/>
              <w:jc w:val="both"/>
              <w:rPr>
                <w:sz w:val="18"/>
              </w:rPr>
            </w:pPr>
            <w:r w:rsidRPr="008F15D7">
              <w:rPr>
                <w:sz w:val="18"/>
              </w:rPr>
              <w:t>9 Feb</w:t>
            </w:r>
          </w:p>
          <w:p w14:paraId="62395EA6" w14:textId="77777777" w:rsidR="00AE572E" w:rsidRPr="008F15D7" w:rsidRDefault="00AE572E" w:rsidP="000F32B9">
            <w:pPr>
              <w:tabs>
                <w:tab w:val="right" w:leader="dot" w:pos="9000"/>
              </w:tabs>
              <w:spacing w:line="40" w:lineRule="atLeast"/>
              <w:ind w:right="3"/>
              <w:jc w:val="both"/>
              <w:rPr>
                <w:sz w:val="18"/>
              </w:rPr>
            </w:pPr>
            <w:r w:rsidRPr="008F15D7">
              <w:rPr>
                <w:sz w:val="18"/>
              </w:rPr>
              <w:t>UTC</w:t>
            </w:r>
          </w:p>
        </w:tc>
        <w:tc>
          <w:tcPr>
            <w:tcW w:w="0" w:type="auto"/>
          </w:tcPr>
          <w:p w14:paraId="4DF0FBB7" w14:textId="77777777" w:rsidR="00AE572E" w:rsidRPr="008F15D7" w:rsidRDefault="00AE572E" w:rsidP="000F32B9">
            <w:pPr>
              <w:tabs>
                <w:tab w:val="right" w:leader="dot" w:pos="9000"/>
              </w:tabs>
              <w:spacing w:line="40" w:lineRule="atLeast"/>
              <w:ind w:right="3"/>
              <w:jc w:val="both"/>
              <w:rPr>
                <w:sz w:val="18"/>
              </w:rPr>
            </w:pPr>
            <w:r w:rsidRPr="008F15D7">
              <w:rPr>
                <w:sz w:val="18"/>
              </w:rPr>
              <w:t>I</w:t>
            </w:r>
          </w:p>
        </w:tc>
        <w:tc>
          <w:tcPr>
            <w:tcW w:w="0" w:type="auto"/>
          </w:tcPr>
          <w:p w14:paraId="30F58D86" w14:textId="77777777" w:rsidR="00AE572E" w:rsidRPr="008F15D7" w:rsidRDefault="00AE572E" w:rsidP="000F32B9">
            <w:pPr>
              <w:tabs>
                <w:tab w:val="right" w:leader="dot" w:pos="9000"/>
              </w:tabs>
              <w:spacing w:line="40" w:lineRule="atLeast"/>
              <w:ind w:rightChars="-51" w:right="-112"/>
              <w:jc w:val="both"/>
              <w:rPr>
                <w:sz w:val="18"/>
              </w:rPr>
            </w:pPr>
            <w:r w:rsidRPr="008F15D7">
              <w:rPr>
                <w:sz w:val="18"/>
              </w:rPr>
              <w:t>II</w:t>
            </w:r>
          </w:p>
        </w:tc>
        <w:tc>
          <w:tcPr>
            <w:tcW w:w="0" w:type="auto"/>
          </w:tcPr>
          <w:p w14:paraId="574312B0" w14:textId="77777777" w:rsidR="00AE572E" w:rsidRPr="008F15D7" w:rsidRDefault="00AE572E" w:rsidP="000F32B9">
            <w:pPr>
              <w:tabs>
                <w:tab w:val="right" w:leader="dot" w:pos="9000"/>
              </w:tabs>
              <w:spacing w:line="40" w:lineRule="atLeast"/>
              <w:ind w:right="3"/>
              <w:jc w:val="both"/>
              <w:rPr>
                <w:sz w:val="18"/>
              </w:rPr>
            </w:pPr>
            <w:r w:rsidRPr="008F15D7">
              <w:rPr>
                <w:sz w:val="18"/>
              </w:rPr>
              <w:t>III</w:t>
            </w:r>
          </w:p>
        </w:tc>
        <w:tc>
          <w:tcPr>
            <w:tcW w:w="0" w:type="auto"/>
            <w:gridSpan w:val="2"/>
            <w:vMerge w:val="restart"/>
          </w:tcPr>
          <w:p w14:paraId="4330CEF1" w14:textId="77777777" w:rsidR="00AE572E" w:rsidRPr="008F15D7" w:rsidRDefault="00AE572E" w:rsidP="000F32B9">
            <w:pPr>
              <w:tabs>
                <w:tab w:val="right" w:leader="dot" w:pos="9000"/>
              </w:tabs>
              <w:spacing w:line="40" w:lineRule="atLeast"/>
              <w:ind w:right="3"/>
              <w:jc w:val="both"/>
              <w:rPr>
                <w:sz w:val="18"/>
              </w:rPr>
            </w:pPr>
            <w:r w:rsidRPr="008F15D7">
              <w:rPr>
                <w:sz w:val="18"/>
              </w:rPr>
              <w:t>III is earlier than I</w:t>
            </w:r>
          </w:p>
          <w:p w14:paraId="427FC7B2" w14:textId="77777777" w:rsidR="00AE572E" w:rsidRPr="008F15D7" w:rsidRDefault="00AE572E" w:rsidP="000F32B9">
            <w:pPr>
              <w:tabs>
                <w:tab w:val="right" w:leader="dot" w:pos="9000"/>
              </w:tabs>
              <w:spacing w:line="40" w:lineRule="atLeast"/>
              <w:ind w:right="3"/>
              <w:jc w:val="both"/>
              <w:rPr>
                <w:sz w:val="18"/>
              </w:rPr>
            </w:pPr>
            <w:r w:rsidRPr="008F15D7">
              <w:rPr>
                <w:sz w:val="18"/>
              </w:rPr>
              <w:t>(minute)</w:t>
            </w:r>
          </w:p>
        </w:tc>
        <w:tc>
          <w:tcPr>
            <w:tcW w:w="0" w:type="auto"/>
            <w:gridSpan w:val="2"/>
            <w:vMerge w:val="restart"/>
          </w:tcPr>
          <w:p w14:paraId="3B1CD0D4" w14:textId="77777777" w:rsidR="00AE572E" w:rsidRPr="008F15D7" w:rsidRDefault="00AE572E" w:rsidP="000F32B9">
            <w:pPr>
              <w:tabs>
                <w:tab w:val="right" w:leader="dot" w:pos="9000"/>
              </w:tabs>
              <w:spacing w:line="40" w:lineRule="atLeast"/>
              <w:ind w:right="3"/>
              <w:jc w:val="both"/>
              <w:rPr>
                <w:sz w:val="18"/>
              </w:rPr>
            </w:pPr>
            <w:r w:rsidRPr="008F15D7">
              <w:rPr>
                <w:sz w:val="18"/>
              </w:rPr>
              <w:t>I is earlier than II</w:t>
            </w:r>
          </w:p>
          <w:p w14:paraId="5B8434B3" w14:textId="77777777" w:rsidR="00AE572E" w:rsidRPr="008F15D7" w:rsidRDefault="00AE572E" w:rsidP="000F32B9">
            <w:pPr>
              <w:tabs>
                <w:tab w:val="right" w:leader="dot" w:pos="9000"/>
              </w:tabs>
              <w:spacing w:line="40" w:lineRule="atLeast"/>
              <w:ind w:right="3"/>
              <w:jc w:val="both"/>
              <w:rPr>
                <w:sz w:val="18"/>
              </w:rPr>
            </w:pPr>
            <w:r w:rsidRPr="008F15D7">
              <w:rPr>
                <w:sz w:val="18"/>
              </w:rPr>
              <w:t>(minute)</w:t>
            </w:r>
          </w:p>
        </w:tc>
        <w:tc>
          <w:tcPr>
            <w:tcW w:w="0" w:type="auto"/>
            <w:gridSpan w:val="2"/>
            <w:vMerge w:val="restart"/>
          </w:tcPr>
          <w:p w14:paraId="79E68F24" w14:textId="77777777" w:rsidR="00AE572E" w:rsidRPr="008F15D7" w:rsidRDefault="00AE572E" w:rsidP="000F32B9">
            <w:pPr>
              <w:tabs>
                <w:tab w:val="right" w:leader="dot" w:pos="9000"/>
              </w:tabs>
              <w:spacing w:line="40" w:lineRule="atLeast"/>
              <w:ind w:right="3"/>
              <w:jc w:val="both"/>
              <w:rPr>
                <w:sz w:val="18"/>
              </w:rPr>
            </w:pPr>
            <w:r w:rsidRPr="008F15D7">
              <w:rPr>
                <w:sz w:val="18"/>
              </w:rPr>
              <w:t>III is earlier than II</w:t>
            </w:r>
          </w:p>
          <w:p w14:paraId="1D0E494C" w14:textId="77777777" w:rsidR="00AE572E" w:rsidRPr="008F15D7" w:rsidRDefault="00AE572E" w:rsidP="000F32B9">
            <w:pPr>
              <w:tabs>
                <w:tab w:val="right" w:leader="dot" w:pos="9000"/>
              </w:tabs>
              <w:spacing w:line="40" w:lineRule="atLeast"/>
              <w:ind w:right="3"/>
              <w:jc w:val="both"/>
              <w:rPr>
                <w:sz w:val="18"/>
              </w:rPr>
            </w:pPr>
            <w:r w:rsidRPr="008F15D7">
              <w:rPr>
                <w:sz w:val="18"/>
              </w:rPr>
              <w:t>(minute)</w:t>
            </w:r>
          </w:p>
        </w:tc>
      </w:tr>
      <w:tr w:rsidR="008F15D7" w:rsidRPr="008F15D7" w14:paraId="4BD01BB0" w14:textId="77777777" w:rsidTr="00657694">
        <w:trPr>
          <w:cantSplit/>
          <w:trHeight w:val="774"/>
        </w:trPr>
        <w:tc>
          <w:tcPr>
            <w:tcW w:w="0" w:type="auto"/>
            <w:vMerge/>
          </w:tcPr>
          <w:p w14:paraId="5BFD2B24"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1A6CF659" w14:textId="77777777" w:rsidR="00AE572E" w:rsidRPr="008F15D7" w:rsidRDefault="00AE572E" w:rsidP="000F32B9">
            <w:pPr>
              <w:tabs>
                <w:tab w:val="right" w:leader="dot" w:pos="9000"/>
              </w:tabs>
              <w:spacing w:line="40" w:lineRule="atLeast"/>
              <w:ind w:right="3"/>
              <w:jc w:val="both"/>
              <w:rPr>
                <w:sz w:val="18"/>
              </w:rPr>
            </w:pPr>
            <w:r w:rsidRPr="008F15D7">
              <w:rPr>
                <w:sz w:val="18"/>
              </w:rPr>
              <w:t>Towards the   sunset</w:t>
            </w:r>
          </w:p>
        </w:tc>
        <w:tc>
          <w:tcPr>
            <w:tcW w:w="0" w:type="auto"/>
          </w:tcPr>
          <w:p w14:paraId="613367E2" w14:textId="77777777" w:rsidR="00AE572E" w:rsidRPr="008F15D7" w:rsidRDefault="00AE572E" w:rsidP="000F32B9">
            <w:pPr>
              <w:tabs>
                <w:tab w:val="right" w:leader="dot" w:pos="9000"/>
              </w:tabs>
              <w:spacing w:line="40" w:lineRule="atLeast"/>
              <w:ind w:rightChars="-51" w:right="-112"/>
              <w:jc w:val="both"/>
              <w:rPr>
                <w:sz w:val="18"/>
              </w:rPr>
            </w:pPr>
            <w:r w:rsidRPr="008F15D7">
              <w:rPr>
                <w:sz w:val="18"/>
              </w:rPr>
              <w:t>Towards zenith</w:t>
            </w:r>
          </w:p>
        </w:tc>
        <w:tc>
          <w:tcPr>
            <w:tcW w:w="0" w:type="auto"/>
          </w:tcPr>
          <w:p w14:paraId="0C2521BF" w14:textId="77777777" w:rsidR="00AE572E" w:rsidRPr="008F15D7" w:rsidRDefault="00AE572E" w:rsidP="00F25D6C">
            <w:pPr>
              <w:tabs>
                <w:tab w:val="right" w:leader="dot" w:pos="9000"/>
              </w:tabs>
              <w:spacing w:line="40" w:lineRule="atLeast"/>
              <w:ind w:rightChars="-51" w:right="-112"/>
              <w:jc w:val="both"/>
              <w:rPr>
                <w:sz w:val="18"/>
              </w:rPr>
            </w:pPr>
            <w:r w:rsidRPr="008F15D7">
              <w:rPr>
                <w:sz w:val="18"/>
              </w:rPr>
              <w:t>Away from the</w:t>
            </w:r>
          </w:p>
          <w:p w14:paraId="078C4B4C" w14:textId="77777777" w:rsidR="00AE572E" w:rsidRPr="008F15D7" w:rsidRDefault="00F25D6C" w:rsidP="00F25D6C">
            <w:pPr>
              <w:tabs>
                <w:tab w:val="right" w:leader="dot" w:pos="9000"/>
              </w:tabs>
              <w:spacing w:line="40" w:lineRule="atLeast"/>
              <w:ind w:rightChars="-51" w:right="-112"/>
              <w:jc w:val="both"/>
              <w:rPr>
                <w:sz w:val="18"/>
              </w:rPr>
            </w:pPr>
            <w:ins w:id="100" w:author="Aivar" w:date="2016-04-12T15:52:00Z">
              <w:r>
                <w:rPr>
                  <w:sz w:val="18"/>
                </w:rPr>
                <w:t>s</w:t>
              </w:r>
            </w:ins>
            <w:r w:rsidR="00AE572E" w:rsidRPr="008F15D7">
              <w:rPr>
                <w:sz w:val="18"/>
              </w:rPr>
              <w:t>unset</w:t>
            </w:r>
          </w:p>
        </w:tc>
        <w:tc>
          <w:tcPr>
            <w:tcW w:w="0" w:type="auto"/>
            <w:gridSpan w:val="2"/>
            <w:vMerge/>
          </w:tcPr>
          <w:p w14:paraId="2C314AD9" w14:textId="77777777" w:rsidR="00AE572E" w:rsidRPr="008F15D7" w:rsidRDefault="00AE572E" w:rsidP="000F32B9">
            <w:pPr>
              <w:tabs>
                <w:tab w:val="right" w:leader="dot" w:pos="9000"/>
              </w:tabs>
              <w:spacing w:line="40" w:lineRule="atLeast"/>
              <w:ind w:right="3"/>
              <w:jc w:val="both"/>
              <w:rPr>
                <w:sz w:val="18"/>
              </w:rPr>
            </w:pPr>
          </w:p>
        </w:tc>
        <w:tc>
          <w:tcPr>
            <w:tcW w:w="0" w:type="auto"/>
            <w:gridSpan w:val="2"/>
            <w:vMerge/>
          </w:tcPr>
          <w:p w14:paraId="7A112F0F" w14:textId="77777777" w:rsidR="00AE572E" w:rsidRPr="008F15D7" w:rsidRDefault="00AE572E" w:rsidP="000F32B9">
            <w:pPr>
              <w:tabs>
                <w:tab w:val="right" w:leader="dot" w:pos="9000"/>
              </w:tabs>
              <w:spacing w:line="40" w:lineRule="atLeast"/>
              <w:ind w:right="3"/>
              <w:jc w:val="both"/>
              <w:rPr>
                <w:sz w:val="18"/>
              </w:rPr>
            </w:pPr>
          </w:p>
        </w:tc>
        <w:tc>
          <w:tcPr>
            <w:tcW w:w="0" w:type="auto"/>
            <w:gridSpan w:val="2"/>
            <w:vMerge/>
          </w:tcPr>
          <w:p w14:paraId="0047568D"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2A91F118" w14:textId="77777777" w:rsidTr="00657694">
        <w:trPr>
          <w:trHeight w:hRule="exact" w:val="307"/>
        </w:trPr>
        <w:tc>
          <w:tcPr>
            <w:tcW w:w="0" w:type="auto"/>
          </w:tcPr>
          <w:p w14:paraId="09C31F2F" w14:textId="77777777" w:rsidR="00AE572E" w:rsidRPr="008F15D7" w:rsidRDefault="00AE572E" w:rsidP="000F32B9">
            <w:pPr>
              <w:tabs>
                <w:tab w:val="right" w:leader="dot" w:pos="9000"/>
              </w:tabs>
              <w:spacing w:line="40" w:lineRule="atLeast"/>
              <w:ind w:right="3"/>
              <w:jc w:val="both"/>
              <w:rPr>
                <w:sz w:val="18"/>
              </w:rPr>
            </w:pPr>
            <w:r w:rsidRPr="008F15D7">
              <w:rPr>
                <w:sz w:val="18"/>
              </w:rPr>
              <w:t>17:30</w:t>
            </w:r>
          </w:p>
        </w:tc>
        <w:tc>
          <w:tcPr>
            <w:tcW w:w="0" w:type="auto"/>
          </w:tcPr>
          <w:p w14:paraId="1D9013AF" w14:textId="77777777" w:rsidR="00AE572E" w:rsidRPr="008F15D7" w:rsidRDefault="00AE572E" w:rsidP="000F32B9">
            <w:pPr>
              <w:tabs>
                <w:tab w:val="right" w:leader="dot" w:pos="9000"/>
              </w:tabs>
              <w:spacing w:line="40" w:lineRule="atLeast"/>
              <w:ind w:right="3"/>
              <w:jc w:val="both"/>
              <w:rPr>
                <w:sz w:val="18"/>
              </w:rPr>
            </w:pPr>
            <w:r w:rsidRPr="008F15D7">
              <w:rPr>
                <w:sz w:val="18"/>
              </w:rPr>
              <w:t>680</w:t>
            </w:r>
          </w:p>
        </w:tc>
        <w:tc>
          <w:tcPr>
            <w:tcW w:w="0" w:type="auto"/>
          </w:tcPr>
          <w:p w14:paraId="3B4FF099" w14:textId="77777777" w:rsidR="00AE572E" w:rsidRPr="008F15D7" w:rsidRDefault="00AE572E" w:rsidP="000F32B9">
            <w:pPr>
              <w:tabs>
                <w:tab w:val="right" w:leader="dot" w:pos="9000"/>
              </w:tabs>
              <w:spacing w:line="40" w:lineRule="atLeast"/>
              <w:ind w:right="3"/>
              <w:jc w:val="both"/>
              <w:rPr>
                <w:sz w:val="18"/>
              </w:rPr>
            </w:pPr>
            <w:r w:rsidRPr="008F15D7">
              <w:rPr>
                <w:sz w:val="18"/>
              </w:rPr>
              <w:t>660</w:t>
            </w:r>
          </w:p>
        </w:tc>
        <w:tc>
          <w:tcPr>
            <w:tcW w:w="0" w:type="auto"/>
          </w:tcPr>
          <w:p w14:paraId="04CDF720" w14:textId="77777777" w:rsidR="00AE572E" w:rsidRPr="008F15D7" w:rsidRDefault="00AE572E" w:rsidP="000F32B9">
            <w:pPr>
              <w:tabs>
                <w:tab w:val="right" w:leader="dot" w:pos="9000"/>
              </w:tabs>
              <w:spacing w:line="40" w:lineRule="atLeast"/>
              <w:ind w:right="3"/>
              <w:jc w:val="both"/>
              <w:rPr>
                <w:sz w:val="18"/>
              </w:rPr>
            </w:pPr>
            <w:r w:rsidRPr="008F15D7">
              <w:rPr>
                <w:sz w:val="18"/>
              </w:rPr>
              <w:t>418</w:t>
            </w:r>
          </w:p>
        </w:tc>
        <w:tc>
          <w:tcPr>
            <w:tcW w:w="0" w:type="auto"/>
          </w:tcPr>
          <w:p w14:paraId="6C8E3C6C" w14:textId="77777777"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14:paraId="27B0E51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418</w:t>
            </w:r>
          </w:p>
        </w:tc>
        <w:tc>
          <w:tcPr>
            <w:tcW w:w="0" w:type="auto"/>
          </w:tcPr>
          <w:p w14:paraId="48522FF9"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14074444"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680</w:t>
            </w:r>
          </w:p>
        </w:tc>
        <w:tc>
          <w:tcPr>
            <w:tcW w:w="0" w:type="auto"/>
          </w:tcPr>
          <w:p w14:paraId="75D2B240" w14:textId="77777777"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14:paraId="2F0D4161"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418</w:t>
            </w:r>
          </w:p>
        </w:tc>
      </w:tr>
      <w:tr w:rsidR="008F15D7" w:rsidRPr="008F15D7" w14:paraId="43A9F4AE" w14:textId="77777777" w:rsidTr="00657694">
        <w:trPr>
          <w:trHeight w:hRule="exact" w:val="307"/>
        </w:trPr>
        <w:tc>
          <w:tcPr>
            <w:tcW w:w="0" w:type="auto"/>
          </w:tcPr>
          <w:p w14:paraId="3BDAEACE" w14:textId="77777777" w:rsidR="00AE572E" w:rsidRPr="008F15D7" w:rsidRDefault="00AE572E" w:rsidP="000F32B9">
            <w:pPr>
              <w:tabs>
                <w:tab w:val="right" w:leader="dot" w:pos="9000"/>
              </w:tabs>
              <w:spacing w:line="40" w:lineRule="atLeast"/>
              <w:ind w:right="3"/>
              <w:jc w:val="both"/>
              <w:rPr>
                <w:sz w:val="18"/>
              </w:rPr>
            </w:pPr>
            <w:r w:rsidRPr="008F15D7">
              <w:rPr>
                <w:sz w:val="18"/>
              </w:rPr>
              <w:t>17:31</w:t>
            </w:r>
          </w:p>
        </w:tc>
        <w:tc>
          <w:tcPr>
            <w:tcW w:w="0" w:type="auto"/>
          </w:tcPr>
          <w:p w14:paraId="586EA671" w14:textId="77777777" w:rsidR="00AE572E" w:rsidRPr="008F15D7" w:rsidRDefault="00AE572E" w:rsidP="000F32B9">
            <w:pPr>
              <w:tabs>
                <w:tab w:val="right" w:leader="dot" w:pos="9000"/>
              </w:tabs>
              <w:spacing w:line="40" w:lineRule="atLeast"/>
              <w:ind w:right="3"/>
              <w:jc w:val="both"/>
              <w:rPr>
                <w:sz w:val="18"/>
              </w:rPr>
            </w:pPr>
            <w:r w:rsidRPr="008F15D7">
              <w:rPr>
                <w:sz w:val="18"/>
              </w:rPr>
              <w:t>650</w:t>
            </w:r>
          </w:p>
        </w:tc>
        <w:tc>
          <w:tcPr>
            <w:tcW w:w="0" w:type="auto"/>
          </w:tcPr>
          <w:p w14:paraId="27F43370" w14:textId="77777777" w:rsidR="00AE572E" w:rsidRPr="008F15D7" w:rsidRDefault="00AE572E" w:rsidP="000F32B9">
            <w:pPr>
              <w:tabs>
                <w:tab w:val="right" w:leader="dot" w:pos="9000"/>
              </w:tabs>
              <w:spacing w:line="40" w:lineRule="atLeast"/>
              <w:ind w:right="3"/>
              <w:jc w:val="both"/>
              <w:rPr>
                <w:sz w:val="18"/>
              </w:rPr>
            </w:pPr>
            <w:r w:rsidRPr="008F15D7">
              <w:rPr>
                <w:sz w:val="18"/>
              </w:rPr>
              <w:t>630</w:t>
            </w:r>
          </w:p>
        </w:tc>
        <w:tc>
          <w:tcPr>
            <w:tcW w:w="0" w:type="auto"/>
          </w:tcPr>
          <w:p w14:paraId="5E66293A" w14:textId="77777777" w:rsidR="00AE572E" w:rsidRPr="008F15D7" w:rsidRDefault="00AE572E" w:rsidP="000F32B9">
            <w:pPr>
              <w:tabs>
                <w:tab w:val="right" w:leader="dot" w:pos="9000"/>
              </w:tabs>
              <w:spacing w:line="40" w:lineRule="atLeast"/>
              <w:ind w:right="3"/>
              <w:jc w:val="both"/>
              <w:rPr>
                <w:sz w:val="18"/>
              </w:rPr>
            </w:pPr>
            <w:r w:rsidRPr="008F15D7">
              <w:rPr>
                <w:sz w:val="18"/>
              </w:rPr>
              <w:t>380</w:t>
            </w:r>
          </w:p>
        </w:tc>
        <w:tc>
          <w:tcPr>
            <w:tcW w:w="0" w:type="auto"/>
          </w:tcPr>
          <w:p w14:paraId="1048723C" w14:textId="77777777"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14:paraId="46532B4F"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380</w:t>
            </w:r>
          </w:p>
        </w:tc>
        <w:tc>
          <w:tcPr>
            <w:tcW w:w="0" w:type="auto"/>
          </w:tcPr>
          <w:p w14:paraId="7FB1426C"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4E4E2970"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650</w:t>
            </w:r>
          </w:p>
        </w:tc>
        <w:tc>
          <w:tcPr>
            <w:tcW w:w="0" w:type="auto"/>
          </w:tcPr>
          <w:p w14:paraId="27987F70"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205DA5AF"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380</w:t>
            </w:r>
          </w:p>
        </w:tc>
      </w:tr>
      <w:tr w:rsidR="008F15D7" w:rsidRPr="008F15D7" w14:paraId="5353E9EF" w14:textId="77777777" w:rsidTr="00657694">
        <w:trPr>
          <w:trHeight w:hRule="exact" w:val="307"/>
        </w:trPr>
        <w:tc>
          <w:tcPr>
            <w:tcW w:w="0" w:type="auto"/>
          </w:tcPr>
          <w:p w14:paraId="6A1C8356" w14:textId="77777777" w:rsidR="00AE572E" w:rsidRPr="008F15D7" w:rsidRDefault="00AE572E" w:rsidP="000F32B9">
            <w:pPr>
              <w:tabs>
                <w:tab w:val="right" w:leader="dot" w:pos="9000"/>
              </w:tabs>
              <w:spacing w:line="40" w:lineRule="atLeast"/>
              <w:ind w:right="3"/>
              <w:jc w:val="both"/>
              <w:rPr>
                <w:sz w:val="18"/>
              </w:rPr>
            </w:pPr>
            <w:r w:rsidRPr="008F15D7">
              <w:rPr>
                <w:sz w:val="18"/>
              </w:rPr>
              <w:t>17:32</w:t>
            </w:r>
          </w:p>
        </w:tc>
        <w:tc>
          <w:tcPr>
            <w:tcW w:w="0" w:type="auto"/>
          </w:tcPr>
          <w:p w14:paraId="62E7690F" w14:textId="77777777" w:rsidR="00AE572E" w:rsidRPr="008F15D7" w:rsidRDefault="00AE572E" w:rsidP="000F32B9">
            <w:pPr>
              <w:tabs>
                <w:tab w:val="right" w:leader="dot" w:pos="9000"/>
              </w:tabs>
              <w:spacing w:line="40" w:lineRule="atLeast"/>
              <w:ind w:right="3"/>
              <w:jc w:val="both"/>
              <w:rPr>
                <w:sz w:val="18"/>
              </w:rPr>
            </w:pPr>
            <w:r w:rsidRPr="008F15D7">
              <w:rPr>
                <w:sz w:val="18"/>
              </w:rPr>
              <w:t>590</w:t>
            </w:r>
          </w:p>
        </w:tc>
        <w:tc>
          <w:tcPr>
            <w:tcW w:w="0" w:type="auto"/>
          </w:tcPr>
          <w:p w14:paraId="62B65716" w14:textId="77777777" w:rsidR="00AE572E" w:rsidRPr="008F15D7" w:rsidRDefault="00AE572E" w:rsidP="000F32B9">
            <w:pPr>
              <w:tabs>
                <w:tab w:val="right" w:leader="dot" w:pos="9000"/>
              </w:tabs>
              <w:spacing w:line="40" w:lineRule="atLeast"/>
              <w:ind w:right="3"/>
              <w:jc w:val="both"/>
              <w:rPr>
                <w:sz w:val="18"/>
              </w:rPr>
            </w:pPr>
            <w:r w:rsidRPr="008F15D7">
              <w:rPr>
                <w:sz w:val="18"/>
              </w:rPr>
              <w:t>574</w:t>
            </w:r>
          </w:p>
        </w:tc>
        <w:tc>
          <w:tcPr>
            <w:tcW w:w="0" w:type="auto"/>
          </w:tcPr>
          <w:p w14:paraId="0837E3C0" w14:textId="77777777" w:rsidR="00AE572E" w:rsidRPr="008F15D7" w:rsidRDefault="00AE572E" w:rsidP="000F32B9">
            <w:pPr>
              <w:tabs>
                <w:tab w:val="right" w:leader="dot" w:pos="9000"/>
              </w:tabs>
              <w:spacing w:line="40" w:lineRule="atLeast"/>
              <w:ind w:right="3"/>
              <w:jc w:val="both"/>
              <w:rPr>
                <w:sz w:val="18"/>
              </w:rPr>
            </w:pPr>
            <w:r w:rsidRPr="008F15D7">
              <w:rPr>
                <w:sz w:val="18"/>
              </w:rPr>
              <w:t>340</w:t>
            </w:r>
          </w:p>
        </w:tc>
        <w:tc>
          <w:tcPr>
            <w:tcW w:w="0" w:type="auto"/>
          </w:tcPr>
          <w:p w14:paraId="632900C8" w14:textId="77777777"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14:paraId="370FF629"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340</w:t>
            </w:r>
          </w:p>
        </w:tc>
        <w:tc>
          <w:tcPr>
            <w:tcW w:w="0" w:type="auto"/>
          </w:tcPr>
          <w:p w14:paraId="7A63663F"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5256798B"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590</w:t>
            </w:r>
          </w:p>
        </w:tc>
        <w:tc>
          <w:tcPr>
            <w:tcW w:w="0" w:type="auto"/>
          </w:tcPr>
          <w:p w14:paraId="5A81B0AC"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3C6394E5"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340</w:t>
            </w:r>
          </w:p>
        </w:tc>
      </w:tr>
      <w:tr w:rsidR="008F15D7" w:rsidRPr="008F15D7" w14:paraId="2D6547D3" w14:textId="77777777" w:rsidTr="00657694">
        <w:trPr>
          <w:trHeight w:hRule="exact" w:val="307"/>
        </w:trPr>
        <w:tc>
          <w:tcPr>
            <w:tcW w:w="0" w:type="auto"/>
          </w:tcPr>
          <w:p w14:paraId="5542605F" w14:textId="77777777" w:rsidR="00AE572E" w:rsidRPr="008F15D7" w:rsidRDefault="00AE572E" w:rsidP="000F32B9">
            <w:pPr>
              <w:tabs>
                <w:tab w:val="right" w:leader="dot" w:pos="9000"/>
              </w:tabs>
              <w:spacing w:line="40" w:lineRule="atLeast"/>
              <w:ind w:right="3"/>
              <w:jc w:val="both"/>
              <w:rPr>
                <w:sz w:val="18"/>
              </w:rPr>
            </w:pPr>
            <w:r w:rsidRPr="008F15D7">
              <w:rPr>
                <w:sz w:val="18"/>
              </w:rPr>
              <w:t>17:33</w:t>
            </w:r>
          </w:p>
        </w:tc>
        <w:tc>
          <w:tcPr>
            <w:tcW w:w="0" w:type="auto"/>
          </w:tcPr>
          <w:p w14:paraId="6E780196" w14:textId="77777777" w:rsidR="00AE572E" w:rsidRPr="008F15D7" w:rsidRDefault="00AE572E" w:rsidP="000F32B9">
            <w:pPr>
              <w:tabs>
                <w:tab w:val="right" w:leader="dot" w:pos="9000"/>
              </w:tabs>
              <w:spacing w:line="40" w:lineRule="atLeast"/>
              <w:ind w:right="3"/>
              <w:jc w:val="both"/>
              <w:rPr>
                <w:sz w:val="18"/>
              </w:rPr>
            </w:pPr>
            <w:r w:rsidRPr="008F15D7">
              <w:rPr>
                <w:sz w:val="18"/>
              </w:rPr>
              <w:t>530</w:t>
            </w:r>
          </w:p>
        </w:tc>
        <w:tc>
          <w:tcPr>
            <w:tcW w:w="0" w:type="auto"/>
          </w:tcPr>
          <w:p w14:paraId="0CE1D8F9" w14:textId="77777777" w:rsidR="00AE572E" w:rsidRPr="008F15D7" w:rsidRDefault="00AE572E" w:rsidP="000F32B9">
            <w:pPr>
              <w:tabs>
                <w:tab w:val="right" w:leader="dot" w:pos="9000"/>
              </w:tabs>
              <w:spacing w:line="40" w:lineRule="atLeast"/>
              <w:ind w:right="3"/>
              <w:jc w:val="both"/>
              <w:rPr>
                <w:sz w:val="18"/>
              </w:rPr>
            </w:pPr>
            <w:r w:rsidRPr="008F15D7">
              <w:rPr>
                <w:sz w:val="18"/>
              </w:rPr>
              <w:t>516</w:t>
            </w:r>
          </w:p>
        </w:tc>
        <w:tc>
          <w:tcPr>
            <w:tcW w:w="0" w:type="auto"/>
          </w:tcPr>
          <w:p w14:paraId="4F4D7723" w14:textId="77777777" w:rsidR="00AE572E" w:rsidRPr="008F15D7" w:rsidRDefault="00AE572E" w:rsidP="000F32B9">
            <w:pPr>
              <w:tabs>
                <w:tab w:val="right" w:leader="dot" w:pos="9000"/>
              </w:tabs>
              <w:spacing w:line="40" w:lineRule="atLeast"/>
              <w:ind w:right="3"/>
              <w:jc w:val="both"/>
              <w:rPr>
                <w:sz w:val="18"/>
              </w:rPr>
            </w:pPr>
            <w:r w:rsidRPr="008F15D7">
              <w:rPr>
                <w:sz w:val="18"/>
              </w:rPr>
              <w:t>318</w:t>
            </w:r>
          </w:p>
        </w:tc>
        <w:tc>
          <w:tcPr>
            <w:tcW w:w="0" w:type="auto"/>
          </w:tcPr>
          <w:p w14:paraId="69E059C5"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5EE0D586"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318</w:t>
            </w:r>
          </w:p>
        </w:tc>
        <w:tc>
          <w:tcPr>
            <w:tcW w:w="0" w:type="auto"/>
          </w:tcPr>
          <w:p w14:paraId="726C524A"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409DCE34"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530</w:t>
            </w:r>
          </w:p>
        </w:tc>
        <w:tc>
          <w:tcPr>
            <w:tcW w:w="0" w:type="auto"/>
          </w:tcPr>
          <w:p w14:paraId="00FC7B55"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71142891"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318</w:t>
            </w:r>
          </w:p>
        </w:tc>
      </w:tr>
      <w:tr w:rsidR="008F15D7" w:rsidRPr="008F15D7" w14:paraId="6436C917" w14:textId="77777777" w:rsidTr="00657694">
        <w:trPr>
          <w:trHeight w:hRule="exact" w:val="307"/>
        </w:trPr>
        <w:tc>
          <w:tcPr>
            <w:tcW w:w="0" w:type="auto"/>
          </w:tcPr>
          <w:p w14:paraId="2181467E" w14:textId="77777777" w:rsidR="00AE572E" w:rsidRPr="008F15D7" w:rsidRDefault="00AE572E" w:rsidP="000F32B9">
            <w:pPr>
              <w:tabs>
                <w:tab w:val="right" w:leader="dot" w:pos="9000"/>
              </w:tabs>
              <w:spacing w:line="40" w:lineRule="atLeast"/>
              <w:ind w:right="3"/>
              <w:jc w:val="both"/>
              <w:rPr>
                <w:sz w:val="18"/>
              </w:rPr>
            </w:pPr>
            <w:r w:rsidRPr="008F15D7">
              <w:rPr>
                <w:sz w:val="18"/>
              </w:rPr>
              <w:t>17:34</w:t>
            </w:r>
          </w:p>
        </w:tc>
        <w:tc>
          <w:tcPr>
            <w:tcW w:w="0" w:type="auto"/>
          </w:tcPr>
          <w:p w14:paraId="777A0545" w14:textId="77777777" w:rsidR="00AE572E" w:rsidRPr="008F15D7" w:rsidRDefault="00AE572E" w:rsidP="000F32B9">
            <w:pPr>
              <w:tabs>
                <w:tab w:val="right" w:leader="dot" w:pos="9000"/>
              </w:tabs>
              <w:spacing w:line="40" w:lineRule="atLeast"/>
              <w:ind w:right="3"/>
              <w:jc w:val="both"/>
              <w:rPr>
                <w:sz w:val="18"/>
              </w:rPr>
            </w:pPr>
            <w:r w:rsidRPr="008F15D7">
              <w:rPr>
                <w:sz w:val="18"/>
              </w:rPr>
              <w:t>470</w:t>
            </w:r>
          </w:p>
        </w:tc>
        <w:tc>
          <w:tcPr>
            <w:tcW w:w="0" w:type="auto"/>
          </w:tcPr>
          <w:p w14:paraId="1F291C6F" w14:textId="77777777" w:rsidR="00AE572E" w:rsidRPr="008F15D7" w:rsidRDefault="00AE572E" w:rsidP="000F32B9">
            <w:pPr>
              <w:tabs>
                <w:tab w:val="right" w:leader="dot" w:pos="9000"/>
              </w:tabs>
              <w:spacing w:line="40" w:lineRule="atLeast"/>
              <w:ind w:right="3"/>
              <w:jc w:val="both"/>
              <w:rPr>
                <w:sz w:val="18"/>
              </w:rPr>
            </w:pPr>
            <w:r w:rsidRPr="008F15D7">
              <w:rPr>
                <w:sz w:val="18"/>
              </w:rPr>
              <w:t>457</w:t>
            </w:r>
          </w:p>
        </w:tc>
        <w:tc>
          <w:tcPr>
            <w:tcW w:w="0" w:type="auto"/>
          </w:tcPr>
          <w:p w14:paraId="07348540" w14:textId="77777777" w:rsidR="00AE572E" w:rsidRPr="008F15D7" w:rsidRDefault="00AE572E" w:rsidP="000F32B9">
            <w:pPr>
              <w:tabs>
                <w:tab w:val="right" w:leader="dot" w:pos="9000"/>
              </w:tabs>
              <w:spacing w:line="40" w:lineRule="atLeast"/>
              <w:ind w:right="3"/>
              <w:jc w:val="both"/>
              <w:rPr>
                <w:sz w:val="18"/>
              </w:rPr>
            </w:pPr>
            <w:r w:rsidRPr="008F15D7">
              <w:rPr>
                <w:sz w:val="18"/>
              </w:rPr>
              <w:t>280</w:t>
            </w:r>
          </w:p>
        </w:tc>
        <w:tc>
          <w:tcPr>
            <w:tcW w:w="0" w:type="auto"/>
          </w:tcPr>
          <w:p w14:paraId="04E8A133"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6B7CD6CD"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280</w:t>
            </w:r>
          </w:p>
        </w:tc>
        <w:tc>
          <w:tcPr>
            <w:tcW w:w="0" w:type="auto"/>
          </w:tcPr>
          <w:p w14:paraId="2F4955EF"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2B727530"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470</w:t>
            </w:r>
          </w:p>
        </w:tc>
        <w:tc>
          <w:tcPr>
            <w:tcW w:w="0" w:type="auto"/>
          </w:tcPr>
          <w:p w14:paraId="6106713A"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4F32A027"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280</w:t>
            </w:r>
          </w:p>
        </w:tc>
      </w:tr>
      <w:tr w:rsidR="008F15D7" w:rsidRPr="008F15D7" w14:paraId="747FFEF5" w14:textId="77777777" w:rsidTr="00657694">
        <w:trPr>
          <w:trHeight w:hRule="exact" w:val="307"/>
        </w:trPr>
        <w:tc>
          <w:tcPr>
            <w:tcW w:w="0" w:type="auto"/>
          </w:tcPr>
          <w:p w14:paraId="24CD57CA" w14:textId="77777777" w:rsidR="00AE572E" w:rsidRPr="008F15D7" w:rsidRDefault="00AE572E" w:rsidP="000F32B9">
            <w:pPr>
              <w:tabs>
                <w:tab w:val="right" w:leader="dot" w:pos="9000"/>
              </w:tabs>
              <w:spacing w:line="40" w:lineRule="atLeast"/>
              <w:ind w:right="3"/>
              <w:jc w:val="both"/>
              <w:rPr>
                <w:sz w:val="18"/>
              </w:rPr>
            </w:pPr>
            <w:r w:rsidRPr="008F15D7">
              <w:rPr>
                <w:sz w:val="18"/>
              </w:rPr>
              <w:t>17:35</w:t>
            </w:r>
          </w:p>
        </w:tc>
        <w:tc>
          <w:tcPr>
            <w:tcW w:w="0" w:type="auto"/>
          </w:tcPr>
          <w:p w14:paraId="74ADB174" w14:textId="77777777" w:rsidR="00AE572E" w:rsidRPr="008F15D7" w:rsidRDefault="00AE572E" w:rsidP="000F32B9">
            <w:pPr>
              <w:tabs>
                <w:tab w:val="right" w:leader="dot" w:pos="9000"/>
              </w:tabs>
              <w:spacing w:line="40" w:lineRule="atLeast"/>
              <w:ind w:right="3"/>
              <w:jc w:val="both"/>
              <w:rPr>
                <w:sz w:val="18"/>
              </w:rPr>
            </w:pPr>
            <w:r w:rsidRPr="008F15D7">
              <w:rPr>
                <w:sz w:val="18"/>
              </w:rPr>
              <w:t>410</w:t>
            </w:r>
          </w:p>
        </w:tc>
        <w:tc>
          <w:tcPr>
            <w:tcW w:w="0" w:type="auto"/>
          </w:tcPr>
          <w:p w14:paraId="467D9D83" w14:textId="77777777" w:rsidR="00AE572E" w:rsidRPr="008F15D7" w:rsidRDefault="00AE572E" w:rsidP="000F32B9">
            <w:pPr>
              <w:tabs>
                <w:tab w:val="right" w:leader="dot" w:pos="9000"/>
              </w:tabs>
              <w:spacing w:line="40" w:lineRule="atLeast"/>
              <w:ind w:right="3"/>
              <w:jc w:val="both"/>
              <w:rPr>
                <w:sz w:val="18"/>
              </w:rPr>
            </w:pPr>
            <w:r w:rsidRPr="008F15D7">
              <w:rPr>
                <w:sz w:val="18"/>
              </w:rPr>
              <w:t>401</w:t>
            </w:r>
          </w:p>
        </w:tc>
        <w:tc>
          <w:tcPr>
            <w:tcW w:w="0" w:type="auto"/>
          </w:tcPr>
          <w:p w14:paraId="5C10737E" w14:textId="77777777" w:rsidR="00AE572E" w:rsidRPr="008F15D7" w:rsidRDefault="00AE572E" w:rsidP="000F32B9">
            <w:pPr>
              <w:tabs>
                <w:tab w:val="right" w:leader="dot" w:pos="9000"/>
              </w:tabs>
              <w:spacing w:line="40" w:lineRule="atLeast"/>
              <w:ind w:right="3"/>
              <w:jc w:val="both"/>
              <w:rPr>
                <w:sz w:val="18"/>
              </w:rPr>
            </w:pPr>
            <w:r w:rsidRPr="008F15D7">
              <w:rPr>
                <w:sz w:val="18"/>
              </w:rPr>
              <w:t>250</w:t>
            </w:r>
          </w:p>
        </w:tc>
        <w:tc>
          <w:tcPr>
            <w:tcW w:w="0" w:type="auto"/>
          </w:tcPr>
          <w:p w14:paraId="7E2B9EDB"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6A7A41F3"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250</w:t>
            </w:r>
          </w:p>
        </w:tc>
        <w:tc>
          <w:tcPr>
            <w:tcW w:w="0" w:type="auto"/>
          </w:tcPr>
          <w:p w14:paraId="6F40F3FF"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29DD6CFB"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410</w:t>
            </w:r>
          </w:p>
        </w:tc>
        <w:tc>
          <w:tcPr>
            <w:tcW w:w="0" w:type="auto"/>
          </w:tcPr>
          <w:p w14:paraId="2EAAB007"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652FC406"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250</w:t>
            </w:r>
          </w:p>
        </w:tc>
      </w:tr>
      <w:tr w:rsidR="008F15D7" w:rsidRPr="008F15D7" w14:paraId="566F3019" w14:textId="77777777" w:rsidTr="00657694">
        <w:trPr>
          <w:trHeight w:hRule="exact" w:val="307"/>
        </w:trPr>
        <w:tc>
          <w:tcPr>
            <w:tcW w:w="0" w:type="auto"/>
          </w:tcPr>
          <w:p w14:paraId="6D64E29B" w14:textId="77777777" w:rsidR="00AE572E" w:rsidRPr="008F15D7" w:rsidRDefault="00AE572E" w:rsidP="000F32B9">
            <w:pPr>
              <w:tabs>
                <w:tab w:val="right" w:leader="dot" w:pos="9000"/>
              </w:tabs>
              <w:spacing w:line="40" w:lineRule="atLeast"/>
              <w:ind w:right="3"/>
              <w:jc w:val="both"/>
              <w:rPr>
                <w:sz w:val="18"/>
              </w:rPr>
            </w:pPr>
            <w:r w:rsidRPr="008F15D7">
              <w:rPr>
                <w:sz w:val="18"/>
              </w:rPr>
              <w:t>17:36</w:t>
            </w:r>
          </w:p>
        </w:tc>
        <w:tc>
          <w:tcPr>
            <w:tcW w:w="0" w:type="auto"/>
          </w:tcPr>
          <w:p w14:paraId="525639D6" w14:textId="77777777" w:rsidR="00AE572E" w:rsidRPr="008F15D7" w:rsidRDefault="00AE572E" w:rsidP="000F32B9">
            <w:pPr>
              <w:tabs>
                <w:tab w:val="right" w:leader="dot" w:pos="9000"/>
              </w:tabs>
              <w:spacing w:line="40" w:lineRule="atLeast"/>
              <w:ind w:right="3"/>
              <w:jc w:val="both"/>
              <w:rPr>
                <w:sz w:val="18"/>
              </w:rPr>
            </w:pPr>
            <w:r w:rsidRPr="008F15D7">
              <w:rPr>
                <w:sz w:val="18"/>
              </w:rPr>
              <w:t>370</w:t>
            </w:r>
          </w:p>
        </w:tc>
        <w:tc>
          <w:tcPr>
            <w:tcW w:w="0" w:type="auto"/>
          </w:tcPr>
          <w:p w14:paraId="50F5A560" w14:textId="77777777" w:rsidR="00AE572E" w:rsidRPr="008F15D7" w:rsidRDefault="00AE572E" w:rsidP="000F32B9">
            <w:pPr>
              <w:tabs>
                <w:tab w:val="right" w:leader="dot" w:pos="9000"/>
              </w:tabs>
              <w:spacing w:line="40" w:lineRule="atLeast"/>
              <w:ind w:right="3"/>
              <w:jc w:val="both"/>
              <w:rPr>
                <w:sz w:val="18"/>
              </w:rPr>
            </w:pPr>
            <w:r w:rsidRPr="008F15D7">
              <w:rPr>
                <w:sz w:val="18"/>
              </w:rPr>
              <w:t>355</w:t>
            </w:r>
          </w:p>
        </w:tc>
        <w:tc>
          <w:tcPr>
            <w:tcW w:w="0" w:type="auto"/>
          </w:tcPr>
          <w:p w14:paraId="7AD63D85" w14:textId="77777777" w:rsidR="00AE572E" w:rsidRPr="008F15D7" w:rsidRDefault="00AE572E" w:rsidP="000F32B9">
            <w:pPr>
              <w:tabs>
                <w:tab w:val="right" w:leader="dot" w:pos="9000"/>
              </w:tabs>
              <w:spacing w:line="40" w:lineRule="atLeast"/>
              <w:ind w:right="3"/>
              <w:jc w:val="both"/>
              <w:rPr>
                <w:sz w:val="18"/>
              </w:rPr>
            </w:pPr>
            <w:r w:rsidRPr="008F15D7">
              <w:rPr>
                <w:sz w:val="18"/>
              </w:rPr>
              <w:t>228</w:t>
            </w:r>
          </w:p>
        </w:tc>
        <w:tc>
          <w:tcPr>
            <w:tcW w:w="0" w:type="auto"/>
          </w:tcPr>
          <w:p w14:paraId="08031BDE"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7A50D38F"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228</w:t>
            </w:r>
          </w:p>
        </w:tc>
        <w:tc>
          <w:tcPr>
            <w:tcW w:w="0" w:type="auto"/>
          </w:tcPr>
          <w:p w14:paraId="09D112D5"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34CC2EDA"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370</w:t>
            </w:r>
          </w:p>
        </w:tc>
        <w:tc>
          <w:tcPr>
            <w:tcW w:w="0" w:type="auto"/>
          </w:tcPr>
          <w:p w14:paraId="182E20E3"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3CB06714"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228</w:t>
            </w:r>
          </w:p>
        </w:tc>
      </w:tr>
      <w:tr w:rsidR="008F15D7" w:rsidRPr="008F15D7" w14:paraId="10D7CBF0" w14:textId="77777777" w:rsidTr="00657694">
        <w:trPr>
          <w:trHeight w:hRule="exact" w:val="307"/>
        </w:trPr>
        <w:tc>
          <w:tcPr>
            <w:tcW w:w="0" w:type="auto"/>
          </w:tcPr>
          <w:p w14:paraId="02951404" w14:textId="77777777" w:rsidR="00AE572E" w:rsidRPr="008F15D7" w:rsidRDefault="00AE572E" w:rsidP="000F32B9">
            <w:pPr>
              <w:tabs>
                <w:tab w:val="right" w:leader="dot" w:pos="9000"/>
              </w:tabs>
              <w:spacing w:line="40" w:lineRule="atLeast"/>
              <w:ind w:right="3"/>
              <w:jc w:val="both"/>
              <w:rPr>
                <w:sz w:val="18"/>
              </w:rPr>
            </w:pPr>
            <w:r w:rsidRPr="008F15D7">
              <w:rPr>
                <w:sz w:val="18"/>
              </w:rPr>
              <w:t>17:37</w:t>
            </w:r>
          </w:p>
        </w:tc>
        <w:tc>
          <w:tcPr>
            <w:tcW w:w="0" w:type="auto"/>
          </w:tcPr>
          <w:p w14:paraId="2C2D8444" w14:textId="77777777" w:rsidR="00AE572E" w:rsidRPr="008F15D7" w:rsidRDefault="00AE572E" w:rsidP="000F32B9">
            <w:pPr>
              <w:tabs>
                <w:tab w:val="right" w:leader="dot" w:pos="9000"/>
              </w:tabs>
              <w:spacing w:line="40" w:lineRule="atLeast"/>
              <w:ind w:right="3"/>
              <w:jc w:val="both"/>
              <w:rPr>
                <w:sz w:val="18"/>
              </w:rPr>
            </w:pPr>
            <w:r w:rsidRPr="008F15D7">
              <w:rPr>
                <w:sz w:val="18"/>
              </w:rPr>
              <w:t>310</w:t>
            </w:r>
          </w:p>
        </w:tc>
        <w:tc>
          <w:tcPr>
            <w:tcW w:w="0" w:type="auto"/>
          </w:tcPr>
          <w:p w14:paraId="693801FD" w14:textId="77777777" w:rsidR="00AE572E" w:rsidRPr="008F15D7" w:rsidRDefault="00AE572E" w:rsidP="000F32B9">
            <w:pPr>
              <w:tabs>
                <w:tab w:val="right" w:leader="dot" w:pos="9000"/>
              </w:tabs>
              <w:spacing w:line="40" w:lineRule="atLeast"/>
              <w:ind w:right="3"/>
              <w:jc w:val="both"/>
              <w:rPr>
                <w:sz w:val="18"/>
              </w:rPr>
            </w:pPr>
            <w:r w:rsidRPr="008F15D7">
              <w:rPr>
                <w:sz w:val="18"/>
              </w:rPr>
              <w:t>314</w:t>
            </w:r>
          </w:p>
        </w:tc>
        <w:tc>
          <w:tcPr>
            <w:tcW w:w="0" w:type="auto"/>
          </w:tcPr>
          <w:p w14:paraId="24B13D39" w14:textId="77777777" w:rsidR="00AE572E" w:rsidRPr="008F15D7" w:rsidRDefault="00AE572E" w:rsidP="000F32B9">
            <w:pPr>
              <w:tabs>
                <w:tab w:val="right" w:leader="dot" w:pos="9000"/>
              </w:tabs>
              <w:spacing w:line="40" w:lineRule="atLeast"/>
              <w:ind w:right="3"/>
              <w:jc w:val="both"/>
              <w:rPr>
                <w:sz w:val="18"/>
              </w:rPr>
            </w:pPr>
            <w:r w:rsidRPr="008F15D7">
              <w:rPr>
                <w:sz w:val="18"/>
              </w:rPr>
              <w:t>210</w:t>
            </w:r>
          </w:p>
        </w:tc>
        <w:tc>
          <w:tcPr>
            <w:tcW w:w="0" w:type="auto"/>
          </w:tcPr>
          <w:p w14:paraId="3E868647"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49DA3213"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210</w:t>
            </w:r>
          </w:p>
        </w:tc>
        <w:tc>
          <w:tcPr>
            <w:tcW w:w="0" w:type="auto"/>
          </w:tcPr>
          <w:p w14:paraId="52BFEC67"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27DCFBAB"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310</w:t>
            </w:r>
          </w:p>
        </w:tc>
        <w:tc>
          <w:tcPr>
            <w:tcW w:w="0" w:type="auto"/>
          </w:tcPr>
          <w:p w14:paraId="63AF9733"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624875B0"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210</w:t>
            </w:r>
          </w:p>
        </w:tc>
      </w:tr>
      <w:tr w:rsidR="008F15D7" w:rsidRPr="008F15D7" w14:paraId="78D067AC" w14:textId="77777777" w:rsidTr="00657694">
        <w:trPr>
          <w:trHeight w:hRule="exact" w:val="307"/>
        </w:trPr>
        <w:tc>
          <w:tcPr>
            <w:tcW w:w="0" w:type="auto"/>
          </w:tcPr>
          <w:p w14:paraId="41B77859" w14:textId="77777777" w:rsidR="00AE572E" w:rsidRPr="008F15D7" w:rsidRDefault="00AE572E" w:rsidP="000F32B9">
            <w:pPr>
              <w:tabs>
                <w:tab w:val="right" w:leader="dot" w:pos="9000"/>
              </w:tabs>
              <w:spacing w:line="40" w:lineRule="atLeast"/>
              <w:ind w:right="3"/>
              <w:jc w:val="both"/>
              <w:rPr>
                <w:sz w:val="18"/>
              </w:rPr>
            </w:pPr>
            <w:r w:rsidRPr="008F15D7">
              <w:rPr>
                <w:sz w:val="18"/>
              </w:rPr>
              <w:t>17:38</w:t>
            </w:r>
          </w:p>
        </w:tc>
        <w:tc>
          <w:tcPr>
            <w:tcW w:w="0" w:type="auto"/>
          </w:tcPr>
          <w:p w14:paraId="3690D715" w14:textId="77777777" w:rsidR="00AE572E" w:rsidRPr="008F15D7" w:rsidRDefault="00AE572E" w:rsidP="000F32B9">
            <w:pPr>
              <w:tabs>
                <w:tab w:val="right" w:leader="dot" w:pos="9000"/>
              </w:tabs>
              <w:spacing w:line="40" w:lineRule="atLeast"/>
              <w:ind w:right="3"/>
              <w:jc w:val="both"/>
              <w:rPr>
                <w:sz w:val="18"/>
              </w:rPr>
            </w:pPr>
            <w:r w:rsidRPr="008F15D7">
              <w:rPr>
                <w:sz w:val="18"/>
              </w:rPr>
              <w:t>265</w:t>
            </w:r>
          </w:p>
        </w:tc>
        <w:tc>
          <w:tcPr>
            <w:tcW w:w="0" w:type="auto"/>
          </w:tcPr>
          <w:p w14:paraId="6D9817EB" w14:textId="77777777" w:rsidR="00AE572E" w:rsidRPr="008F15D7" w:rsidRDefault="00AE572E" w:rsidP="000F32B9">
            <w:pPr>
              <w:tabs>
                <w:tab w:val="right" w:leader="dot" w:pos="9000"/>
              </w:tabs>
              <w:spacing w:line="40" w:lineRule="atLeast"/>
              <w:ind w:right="3"/>
              <w:jc w:val="both"/>
              <w:rPr>
                <w:sz w:val="18"/>
              </w:rPr>
            </w:pPr>
            <w:r w:rsidRPr="008F15D7">
              <w:rPr>
                <w:sz w:val="18"/>
              </w:rPr>
              <w:t>284</w:t>
            </w:r>
          </w:p>
        </w:tc>
        <w:tc>
          <w:tcPr>
            <w:tcW w:w="0" w:type="auto"/>
          </w:tcPr>
          <w:p w14:paraId="7EDA83A9" w14:textId="77777777" w:rsidR="00AE572E" w:rsidRPr="008F15D7" w:rsidRDefault="00AE572E" w:rsidP="000F32B9">
            <w:pPr>
              <w:tabs>
                <w:tab w:val="right" w:leader="dot" w:pos="9000"/>
              </w:tabs>
              <w:spacing w:line="40" w:lineRule="atLeast"/>
              <w:ind w:right="3"/>
              <w:jc w:val="both"/>
              <w:rPr>
                <w:sz w:val="18"/>
              </w:rPr>
            </w:pPr>
            <w:r w:rsidRPr="008F15D7">
              <w:rPr>
                <w:sz w:val="18"/>
              </w:rPr>
              <w:t>185</w:t>
            </w:r>
          </w:p>
        </w:tc>
        <w:tc>
          <w:tcPr>
            <w:tcW w:w="0" w:type="auto"/>
          </w:tcPr>
          <w:p w14:paraId="1FF9DCD0"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4F98D920"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185</w:t>
            </w:r>
          </w:p>
        </w:tc>
        <w:tc>
          <w:tcPr>
            <w:tcW w:w="0" w:type="auto"/>
          </w:tcPr>
          <w:p w14:paraId="35CE77FE"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4CDE1D2B"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265</w:t>
            </w:r>
          </w:p>
        </w:tc>
        <w:tc>
          <w:tcPr>
            <w:tcW w:w="0" w:type="auto"/>
          </w:tcPr>
          <w:p w14:paraId="0011E8EB"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4A21413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185</w:t>
            </w:r>
          </w:p>
        </w:tc>
      </w:tr>
      <w:tr w:rsidR="008F15D7" w:rsidRPr="008F15D7" w14:paraId="4177DDB9" w14:textId="77777777" w:rsidTr="00657694">
        <w:trPr>
          <w:trHeight w:hRule="exact" w:val="307"/>
        </w:trPr>
        <w:tc>
          <w:tcPr>
            <w:tcW w:w="0" w:type="auto"/>
          </w:tcPr>
          <w:p w14:paraId="6E2626E5" w14:textId="77777777" w:rsidR="00AE572E" w:rsidRPr="008F15D7" w:rsidRDefault="00AE572E" w:rsidP="000F32B9">
            <w:pPr>
              <w:tabs>
                <w:tab w:val="right" w:leader="dot" w:pos="9000"/>
              </w:tabs>
              <w:spacing w:line="40" w:lineRule="atLeast"/>
              <w:ind w:right="3"/>
              <w:jc w:val="both"/>
              <w:rPr>
                <w:sz w:val="18"/>
              </w:rPr>
            </w:pPr>
            <w:r w:rsidRPr="008F15D7">
              <w:rPr>
                <w:sz w:val="18"/>
              </w:rPr>
              <w:t>17:39</w:t>
            </w:r>
          </w:p>
        </w:tc>
        <w:tc>
          <w:tcPr>
            <w:tcW w:w="0" w:type="auto"/>
          </w:tcPr>
          <w:p w14:paraId="48AF114F" w14:textId="77777777" w:rsidR="00AE572E" w:rsidRPr="008F15D7" w:rsidRDefault="00AE572E" w:rsidP="000F32B9">
            <w:pPr>
              <w:tabs>
                <w:tab w:val="right" w:leader="dot" w:pos="9000"/>
              </w:tabs>
              <w:spacing w:line="40" w:lineRule="atLeast"/>
              <w:ind w:right="3"/>
              <w:jc w:val="both"/>
              <w:rPr>
                <w:sz w:val="18"/>
              </w:rPr>
            </w:pPr>
            <w:r w:rsidRPr="008F15D7">
              <w:rPr>
                <w:sz w:val="18"/>
              </w:rPr>
              <w:t>232</w:t>
            </w:r>
          </w:p>
        </w:tc>
        <w:tc>
          <w:tcPr>
            <w:tcW w:w="0" w:type="auto"/>
          </w:tcPr>
          <w:p w14:paraId="7F37CFBF" w14:textId="77777777" w:rsidR="00AE572E" w:rsidRPr="008F15D7" w:rsidRDefault="00AE572E" w:rsidP="000F32B9">
            <w:pPr>
              <w:tabs>
                <w:tab w:val="right" w:leader="dot" w:pos="9000"/>
              </w:tabs>
              <w:spacing w:line="40" w:lineRule="atLeast"/>
              <w:ind w:right="3"/>
              <w:jc w:val="both"/>
              <w:rPr>
                <w:sz w:val="18"/>
              </w:rPr>
            </w:pPr>
            <w:r w:rsidRPr="008F15D7">
              <w:rPr>
                <w:sz w:val="18"/>
              </w:rPr>
              <w:t>245</w:t>
            </w:r>
          </w:p>
        </w:tc>
        <w:tc>
          <w:tcPr>
            <w:tcW w:w="0" w:type="auto"/>
          </w:tcPr>
          <w:p w14:paraId="1B29E09A" w14:textId="77777777" w:rsidR="00AE572E" w:rsidRPr="008F15D7" w:rsidRDefault="00AE572E" w:rsidP="000F32B9">
            <w:pPr>
              <w:tabs>
                <w:tab w:val="right" w:leader="dot" w:pos="9000"/>
              </w:tabs>
              <w:spacing w:line="40" w:lineRule="atLeast"/>
              <w:ind w:right="3"/>
              <w:jc w:val="both"/>
              <w:rPr>
                <w:sz w:val="18"/>
              </w:rPr>
            </w:pPr>
            <w:r w:rsidRPr="008F15D7">
              <w:rPr>
                <w:sz w:val="18"/>
              </w:rPr>
              <w:t>150</w:t>
            </w:r>
          </w:p>
        </w:tc>
        <w:tc>
          <w:tcPr>
            <w:tcW w:w="0" w:type="auto"/>
          </w:tcPr>
          <w:p w14:paraId="309A447F"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294279BB"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150</w:t>
            </w:r>
          </w:p>
        </w:tc>
        <w:tc>
          <w:tcPr>
            <w:tcW w:w="0" w:type="auto"/>
          </w:tcPr>
          <w:p w14:paraId="7644BA3F"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45A9EF62"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232</w:t>
            </w:r>
          </w:p>
        </w:tc>
        <w:tc>
          <w:tcPr>
            <w:tcW w:w="0" w:type="auto"/>
          </w:tcPr>
          <w:p w14:paraId="23515D0B"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036B2BB1"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150</w:t>
            </w:r>
          </w:p>
        </w:tc>
      </w:tr>
      <w:tr w:rsidR="008F15D7" w:rsidRPr="008F15D7" w14:paraId="52D4F40D" w14:textId="77777777" w:rsidTr="00657694">
        <w:trPr>
          <w:trHeight w:hRule="exact" w:val="307"/>
        </w:trPr>
        <w:tc>
          <w:tcPr>
            <w:tcW w:w="0" w:type="auto"/>
          </w:tcPr>
          <w:p w14:paraId="2E81D36E" w14:textId="77777777" w:rsidR="00AE572E" w:rsidRPr="008F15D7" w:rsidRDefault="00AE572E" w:rsidP="000F32B9">
            <w:pPr>
              <w:tabs>
                <w:tab w:val="right" w:leader="dot" w:pos="9000"/>
              </w:tabs>
              <w:spacing w:line="40" w:lineRule="atLeast"/>
              <w:ind w:right="3"/>
              <w:jc w:val="both"/>
              <w:rPr>
                <w:sz w:val="18"/>
              </w:rPr>
            </w:pPr>
            <w:r w:rsidRPr="008F15D7">
              <w:rPr>
                <w:sz w:val="18"/>
              </w:rPr>
              <w:t>17:40</w:t>
            </w:r>
          </w:p>
        </w:tc>
        <w:tc>
          <w:tcPr>
            <w:tcW w:w="0" w:type="auto"/>
          </w:tcPr>
          <w:p w14:paraId="4598F8E7" w14:textId="77777777" w:rsidR="00AE572E" w:rsidRPr="008F15D7" w:rsidRDefault="00AE572E" w:rsidP="000F32B9">
            <w:pPr>
              <w:tabs>
                <w:tab w:val="right" w:leader="dot" w:pos="9000"/>
              </w:tabs>
              <w:spacing w:line="40" w:lineRule="atLeast"/>
              <w:ind w:right="3"/>
              <w:jc w:val="both"/>
              <w:rPr>
                <w:sz w:val="18"/>
              </w:rPr>
            </w:pPr>
            <w:r w:rsidRPr="008F15D7">
              <w:rPr>
                <w:sz w:val="18"/>
              </w:rPr>
              <w:t>206</w:t>
            </w:r>
          </w:p>
        </w:tc>
        <w:tc>
          <w:tcPr>
            <w:tcW w:w="0" w:type="auto"/>
          </w:tcPr>
          <w:p w14:paraId="18919CDF" w14:textId="77777777" w:rsidR="00AE572E" w:rsidRPr="008F15D7" w:rsidRDefault="00AE572E" w:rsidP="000F32B9">
            <w:pPr>
              <w:tabs>
                <w:tab w:val="right" w:leader="dot" w:pos="9000"/>
              </w:tabs>
              <w:spacing w:line="40" w:lineRule="atLeast"/>
              <w:ind w:right="3"/>
              <w:jc w:val="both"/>
              <w:rPr>
                <w:sz w:val="18"/>
              </w:rPr>
            </w:pPr>
            <w:r w:rsidRPr="008F15D7">
              <w:rPr>
                <w:sz w:val="18"/>
              </w:rPr>
              <w:t>215</w:t>
            </w:r>
          </w:p>
        </w:tc>
        <w:tc>
          <w:tcPr>
            <w:tcW w:w="0" w:type="auto"/>
          </w:tcPr>
          <w:p w14:paraId="253BE085" w14:textId="77777777" w:rsidR="00AE572E" w:rsidRPr="008F15D7" w:rsidRDefault="00AE572E" w:rsidP="000F32B9">
            <w:pPr>
              <w:tabs>
                <w:tab w:val="right" w:leader="dot" w:pos="9000"/>
              </w:tabs>
              <w:spacing w:line="40" w:lineRule="atLeast"/>
              <w:ind w:right="3"/>
              <w:jc w:val="both"/>
              <w:rPr>
                <w:sz w:val="18"/>
              </w:rPr>
            </w:pPr>
            <w:r w:rsidRPr="008F15D7">
              <w:rPr>
                <w:sz w:val="18"/>
              </w:rPr>
              <w:t>125</w:t>
            </w:r>
          </w:p>
        </w:tc>
        <w:tc>
          <w:tcPr>
            <w:tcW w:w="0" w:type="auto"/>
          </w:tcPr>
          <w:p w14:paraId="05210910"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5F656DDF"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125</w:t>
            </w:r>
          </w:p>
        </w:tc>
        <w:tc>
          <w:tcPr>
            <w:tcW w:w="0" w:type="auto"/>
          </w:tcPr>
          <w:p w14:paraId="5134F3A7"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7774403B"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206</w:t>
            </w:r>
          </w:p>
        </w:tc>
        <w:tc>
          <w:tcPr>
            <w:tcW w:w="0" w:type="auto"/>
          </w:tcPr>
          <w:p w14:paraId="41D10D39"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0BF50BDE"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125</w:t>
            </w:r>
          </w:p>
        </w:tc>
      </w:tr>
      <w:tr w:rsidR="008F15D7" w:rsidRPr="008F15D7" w14:paraId="5BDE9490" w14:textId="77777777" w:rsidTr="00657694">
        <w:trPr>
          <w:trHeight w:hRule="exact" w:val="307"/>
        </w:trPr>
        <w:tc>
          <w:tcPr>
            <w:tcW w:w="0" w:type="auto"/>
          </w:tcPr>
          <w:p w14:paraId="4EA37D99" w14:textId="77777777" w:rsidR="00AE572E" w:rsidRPr="008F15D7" w:rsidRDefault="00AE572E" w:rsidP="000F32B9">
            <w:pPr>
              <w:tabs>
                <w:tab w:val="right" w:leader="dot" w:pos="9000"/>
              </w:tabs>
              <w:spacing w:line="40" w:lineRule="atLeast"/>
              <w:ind w:right="3"/>
              <w:jc w:val="both"/>
              <w:rPr>
                <w:sz w:val="18"/>
              </w:rPr>
            </w:pPr>
            <w:r w:rsidRPr="008F15D7">
              <w:rPr>
                <w:sz w:val="18"/>
              </w:rPr>
              <w:t>17:41</w:t>
            </w:r>
          </w:p>
        </w:tc>
        <w:tc>
          <w:tcPr>
            <w:tcW w:w="0" w:type="auto"/>
          </w:tcPr>
          <w:p w14:paraId="71163F7B" w14:textId="77777777" w:rsidR="00AE572E" w:rsidRPr="008F15D7" w:rsidRDefault="00AE572E" w:rsidP="000F32B9">
            <w:pPr>
              <w:tabs>
                <w:tab w:val="right" w:leader="dot" w:pos="9000"/>
              </w:tabs>
              <w:spacing w:line="40" w:lineRule="atLeast"/>
              <w:ind w:right="3"/>
              <w:jc w:val="both"/>
              <w:rPr>
                <w:sz w:val="18"/>
              </w:rPr>
            </w:pPr>
            <w:r w:rsidRPr="008F15D7">
              <w:rPr>
                <w:sz w:val="18"/>
              </w:rPr>
              <w:t>188</w:t>
            </w:r>
          </w:p>
        </w:tc>
        <w:tc>
          <w:tcPr>
            <w:tcW w:w="0" w:type="auto"/>
          </w:tcPr>
          <w:p w14:paraId="7D8E36E9" w14:textId="77777777" w:rsidR="00AE572E" w:rsidRPr="008F15D7" w:rsidRDefault="00AE572E" w:rsidP="000F32B9">
            <w:pPr>
              <w:tabs>
                <w:tab w:val="right" w:leader="dot" w:pos="9000"/>
              </w:tabs>
              <w:spacing w:line="40" w:lineRule="atLeast"/>
              <w:ind w:right="3"/>
              <w:jc w:val="both"/>
              <w:rPr>
                <w:sz w:val="18"/>
              </w:rPr>
            </w:pPr>
            <w:r w:rsidRPr="008F15D7">
              <w:rPr>
                <w:sz w:val="18"/>
              </w:rPr>
              <w:t>189</w:t>
            </w:r>
          </w:p>
        </w:tc>
        <w:tc>
          <w:tcPr>
            <w:tcW w:w="0" w:type="auto"/>
          </w:tcPr>
          <w:p w14:paraId="53DD71C5" w14:textId="77777777" w:rsidR="00AE572E" w:rsidRPr="008F15D7" w:rsidRDefault="00AE572E" w:rsidP="000F32B9">
            <w:pPr>
              <w:tabs>
                <w:tab w:val="right" w:leader="dot" w:pos="9000"/>
              </w:tabs>
              <w:spacing w:line="40" w:lineRule="atLeast"/>
              <w:ind w:right="3"/>
              <w:jc w:val="both"/>
              <w:rPr>
                <w:sz w:val="18"/>
              </w:rPr>
            </w:pPr>
            <w:r w:rsidRPr="008F15D7">
              <w:rPr>
                <w:sz w:val="18"/>
              </w:rPr>
              <w:t>110</w:t>
            </w:r>
          </w:p>
        </w:tc>
        <w:tc>
          <w:tcPr>
            <w:tcW w:w="0" w:type="auto"/>
          </w:tcPr>
          <w:p w14:paraId="71626669"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66FFADC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110</w:t>
            </w:r>
          </w:p>
        </w:tc>
        <w:tc>
          <w:tcPr>
            <w:tcW w:w="0" w:type="auto"/>
          </w:tcPr>
          <w:p w14:paraId="79BB5B6C"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23AF4927"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188</w:t>
            </w:r>
          </w:p>
        </w:tc>
        <w:tc>
          <w:tcPr>
            <w:tcW w:w="0" w:type="auto"/>
          </w:tcPr>
          <w:p w14:paraId="16962E05"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1A7028E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110</w:t>
            </w:r>
          </w:p>
        </w:tc>
      </w:tr>
      <w:tr w:rsidR="008F15D7" w:rsidRPr="008F15D7" w14:paraId="067A8213" w14:textId="77777777" w:rsidTr="00657694">
        <w:trPr>
          <w:trHeight w:hRule="exact" w:val="307"/>
        </w:trPr>
        <w:tc>
          <w:tcPr>
            <w:tcW w:w="0" w:type="auto"/>
          </w:tcPr>
          <w:p w14:paraId="04F64650" w14:textId="77777777" w:rsidR="00AE572E" w:rsidRPr="008F15D7" w:rsidRDefault="00AE572E" w:rsidP="000F32B9">
            <w:pPr>
              <w:tabs>
                <w:tab w:val="right" w:leader="dot" w:pos="9000"/>
              </w:tabs>
              <w:spacing w:line="40" w:lineRule="atLeast"/>
              <w:ind w:right="3"/>
              <w:jc w:val="both"/>
              <w:rPr>
                <w:sz w:val="18"/>
              </w:rPr>
            </w:pPr>
            <w:r w:rsidRPr="008F15D7">
              <w:rPr>
                <w:sz w:val="18"/>
              </w:rPr>
              <w:t>17:42</w:t>
            </w:r>
          </w:p>
        </w:tc>
        <w:tc>
          <w:tcPr>
            <w:tcW w:w="0" w:type="auto"/>
          </w:tcPr>
          <w:p w14:paraId="76F4110C" w14:textId="77777777" w:rsidR="00AE572E" w:rsidRPr="008F15D7" w:rsidRDefault="00AE572E" w:rsidP="000F32B9">
            <w:pPr>
              <w:tabs>
                <w:tab w:val="right" w:leader="dot" w:pos="9000"/>
              </w:tabs>
              <w:spacing w:line="40" w:lineRule="atLeast"/>
              <w:ind w:right="3"/>
              <w:jc w:val="both"/>
              <w:rPr>
                <w:sz w:val="18"/>
              </w:rPr>
            </w:pPr>
            <w:r w:rsidRPr="008F15D7">
              <w:rPr>
                <w:sz w:val="18"/>
              </w:rPr>
              <w:t>160</w:t>
            </w:r>
          </w:p>
        </w:tc>
        <w:tc>
          <w:tcPr>
            <w:tcW w:w="0" w:type="auto"/>
          </w:tcPr>
          <w:p w14:paraId="0C3EFD16" w14:textId="77777777" w:rsidR="00AE572E" w:rsidRPr="008F15D7" w:rsidRDefault="00AE572E" w:rsidP="000F32B9">
            <w:pPr>
              <w:tabs>
                <w:tab w:val="right" w:leader="dot" w:pos="9000"/>
              </w:tabs>
              <w:spacing w:line="40" w:lineRule="atLeast"/>
              <w:ind w:right="3"/>
              <w:jc w:val="both"/>
              <w:rPr>
                <w:sz w:val="18"/>
              </w:rPr>
            </w:pPr>
            <w:r w:rsidRPr="008F15D7">
              <w:rPr>
                <w:sz w:val="18"/>
              </w:rPr>
              <w:t>168</w:t>
            </w:r>
          </w:p>
        </w:tc>
        <w:tc>
          <w:tcPr>
            <w:tcW w:w="0" w:type="auto"/>
          </w:tcPr>
          <w:p w14:paraId="677FF50E" w14:textId="77777777" w:rsidR="00AE572E" w:rsidRPr="008F15D7" w:rsidRDefault="00AE572E" w:rsidP="000F32B9">
            <w:pPr>
              <w:tabs>
                <w:tab w:val="right" w:leader="dot" w:pos="9000"/>
              </w:tabs>
              <w:spacing w:line="40" w:lineRule="atLeast"/>
              <w:ind w:right="3"/>
              <w:jc w:val="both"/>
              <w:rPr>
                <w:sz w:val="18"/>
              </w:rPr>
            </w:pPr>
            <w:r w:rsidRPr="008F15D7">
              <w:rPr>
                <w:sz w:val="18"/>
              </w:rPr>
              <w:t>98</w:t>
            </w:r>
          </w:p>
        </w:tc>
        <w:tc>
          <w:tcPr>
            <w:tcW w:w="0" w:type="auto"/>
          </w:tcPr>
          <w:p w14:paraId="32E8FF8A"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2FA028BA"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98</w:t>
            </w:r>
          </w:p>
        </w:tc>
        <w:tc>
          <w:tcPr>
            <w:tcW w:w="0" w:type="auto"/>
          </w:tcPr>
          <w:p w14:paraId="2E472803"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7AD6B6A8"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160</w:t>
            </w:r>
          </w:p>
        </w:tc>
        <w:tc>
          <w:tcPr>
            <w:tcW w:w="0" w:type="auto"/>
          </w:tcPr>
          <w:p w14:paraId="1A2A3462"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60285610"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98</w:t>
            </w:r>
          </w:p>
        </w:tc>
      </w:tr>
      <w:tr w:rsidR="008F15D7" w:rsidRPr="008F15D7" w14:paraId="2DD66F35" w14:textId="77777777" w:rsidTr="00657694">
        <w:trPr>
          <w:trHeight w:hRule="exact" w:val="307"/>
        </w:trPr>
        <w:tc>
          <w:tcPr>
            <w:tcW w:w="0" w:type="auto"/>
          </w:tcPr>
          <w:p w14:paraId="24DCD9B6" w14:textId="77777777" w:rsidR="00AE572E" w:rsidRPr="008F15D7" w:rsidRDefault="00AE572E" w:rsidP="000F32B9">
            <w:pPr>
              <w:tabs>
                <w:tab w:val="right" w:leader="dot" w:pos="9000"/>
              </w:tabs>
              <w:spacing w:line="40" w:lineRule="atLeast"/>
              <w:ind w:right="3"/>
              <w:jc w:val="both"/>
              <w:rPr>
                <w:sz w:val="18"/>
              </w:rPr>
            </w:pPr>
            <w:r w:rsidRPr="008F15D7">
              <w:rPr>
                <w:sz w:val="18"/>
              </w:rPr>
              <w:t>17:43</w:t>
            </w:r>
          </w:p>
        </w:tc>
        <w:tc>
          <w:tcPr>
            <w:tcW w:w="0" w:type="auto"/>
          </w:tcPr>
          <w:p w14:paraId="4798E78B" w14:textId="77777777" w:rsidR="00AE572E" w:rsidRPr="008F15D7" w:rsidRDefault="00AE572E" w:rsidP="000F32B9">
            <w:pPr>
              <w:tabs>
                <w:tab w:val="right" w:leader="dot" w:pos="9000"/>
              </w:tabs>
              <w:spacing w:line="40" w:lineRule="atLeast"/>
              <w:ind w:right="3"/>
              <w:jc w:val="both"/>
              <w:rPr>
                <w:sz w:val="18"/>
              </w:rPr>
            </w:pPr>
            <w:r w:rsidRPr="008F15D7">
              <w:rPr>
                <w:sz w:val="18"/>
              </w:rPr>
              <w:t>143</w:t>
            </w:r>
          </w:p>
        </w:tc>
        <w:tc>
          <w:tcPr>
            <w:tcW w:w="0" w:type="auto"/>
          </w:tcPr>
          <w:p w14:paraId="4FF7A3D3" w14:textId="77777777" w:rsidR="00AE572E" w:rsidRPr="008F15D7" w:rsidRDefault="00AE572E" w:rsidP="000F32B9">
            <w:pPr>
              <w:tabs>
                <w:tab w:val="right" w:leader="dot" w:pos="9000"/>
              </w:tabs>
              <w:spacing w:line="40" w:lineRule="atLeast"/>
              <w:ind w:right="3"/>
              <w:jc w:val="both"/>
              <w:rPr>
                <w:sz w:val="18"/>
              </w:rPr>
            </w:pPr>
            <w:r w:rsidRPr="008F15D7">
              <w:rPr>
                <w:sz w:val="18"/>
              </w:rPr>
              <w:t>140</w:t>
            </w:r>
          </w:p>
        </w:tc>
        <w:tc>
          <w:tcPr>
            <w:tcW w:w="0" w:type="auto"/>
          </w:tcPr>
          <w:p w14:paraId="6A54B7CE" w14:textId="77777777" w:rsidR="00AE572E" w:rsidRPr="008F15D7" w:rsidRDefault="00AE572E" w:rsidP="000F32B9">
            <w:pPr>
              <w:tabs>
                <w:tab w:val="right" w:leader="dot" w:pos="9000"/>
              </w:tabs>
              <w:spacing w:line="40" w:lineRule="atLeast"/>
              <w:ind w:right="3"/>
              <w:jc w:val="both"/>
              <w:rPr>
                <w:sz w:val="18"/>
              </w:rPr>
            </w:pPr>
            <w:r w:rsidRPr="008F15D7">
              <w:rPr>
                <w:sz w:val="18"/>
              </w:rPr>
              <w:t>79</w:t>
            </w:r>
          </w:p>
        </w:tc>
        <w:tc>
          <w:tcPr>
            <w:tcW w:w="0" w:type="auto"/>
          </w:tcPr>
          <w:p w14:paraId="4F1C5817"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0D6C46A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79</w:t>
            </w:r>
          </w:p>
        </w:tc>
        <w:tc>
          <w:tcPr>
            <w:tcW w:w="0" w:type="auto"/>
          </w:tcPr>
          <w:p w14:paraId="0DDFDF92"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6090A886"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143</w:t>
            </w:r>
          </w:p>
        </w:tc>
        <w:tc>
          <w:tcPr>
            <w:tcW w:w="0" w:type="auto"/>
          </w:tcPr>
          <w:p w14:paraId="289DF745"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4F23DCB2"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79</w:t>
            </w:r>
          </w:p>
        </w:tc>
      </w:tr>
      <w:tr w:rsidR="008F15D7" w:rsidRPr="008F15D7" w14:paraId="3711A047" w14:textId="77777777" w:rsidTr="00657694">
        <w:trPr>
          <w:trHeight w:hRule="exact" w:val="307"/>
        </w:trPr>
        <w:tc>
          <w:tcPr>
            <w:tcW w:w="0" w:type="auto"/>
          </w:tcPr>
          <w:p w14:paraId="1675163A" w14:textId="77777777" w:rsidR="00AE572E" w:rsidRPr="008F15D7" w:rsidRDefault="00AE572E" w:rsidP="000F32B9">
            <w:pPr>
              <w:tabs>
                <w:tab w:val="right" w:leader="dot" w:pos="9000"/>
              </w:tabs>
              <w:spacing w:line="40" w:lineRule="atLeast"/>
              <w:ind w:right="3"/>
              <w:jc w:val="both"/>
              <w:rPr>
                <w:sz w:val="18"/>
              </w:rPr>
            </w:pPr>
            <w:r w:rsidRPr="008F15D7">
              <w:rPr>
                <w:sz w:val="18"/>
              </w:rPr>
              <w:t>17:44</w:t>
            </w:r>
          </w:p>
        </w:tc>
        <w:tc>
          <w:tcPr>
            <w:tcW w:w="0" w:type="auto"/>
          </w:tcPr>
          <w:p w14:paraId="24E27DF9" w14:textId="77777777" w:rsidR="00AE572E" w:rsidRPr="008F15D7" w:rsidRDefault="00AE572E" w:rsidP="000F32B9">
            <w:pPr>
              <w:tabs>
                <w:tab w:val="right" w:leader="dot" w:pos="9000"/>
              </w:tabs>
              <w:spacing w:line="40" w:lineRule="atLeast"/>
              <w:ind w:right="3"/>
              <w:jc w:val="both"/>
              <w:rPr>
                <w:sz w:val="18"/>
              </w:rPr>
            </w:pPr>
            <w:r w:rsidRPr="008F15D7">
              <w:rPr>
                <w:sz w:val="18"/>
              </w:rPr>
              <w:t>123</w:t>
            </w:r>
          </w:p>
        </w:tc>
        <w:tc>
          <w:tcPr>
            <w:tcW w:w="0" w:type="auto"/>
          </w:tcPr>
          <w:p w14:paraId="20077733" w14:textId="77777777" w:rsidR="00AE572E" w:rsidRPr="008F15D7" w:rsidRDefault="00AE572E" w:rsidP="000F32B9">
            <w:pPr>
              <w:tabs>
                <w:tab w:val="right" w:leader="dot" w:pos="9000"/>
              </w:tabs>
              <w:spacing w:line="40" w:lineRule="atLeast"/>
              <w:ind w:right="3"/>
              <w:jc w:val="both"/>
              <w:rPr>
                <w:sz w:val="18"/>
              </w:rPr>
            </w:pPr>
            <w:r w:rsidRPr="008F15D7">
              <w:rPr>
                <w:sz w:val="18"/>
              </w:rPr>
              <w:t>122</w:t>
            </w:r>
          </w:p>
        </w:tc>
        <w:tc>
          <w:tcPr>
            <w:tcW w:w="0" w:type="auto"/>
          </w:tcPr>
          <w:p w14:paraId="5974ACC7" w14:textId="77777777" w:rsidR="00AE572E" w:rsidRPr="008F15D7" w:rsidRDefault="00AE572E" w:rsidP="000F32B9">
            <w:pPr>
              <w:tabs>
                <w:tab w:val="right" w:leader="dot" w:pos="9000"/>
              </w:tabs>
              <w:spacing w:line="40" w:lineRule="atLeast"/>
              <w:ind w:right="3"/>
              <w:jc w:val="both"/>
              <w:rPr>
                <w:sz w:val="18"/>
              </w:rPr>
            </w:pPr>
            <w:r w:rsidRPr="008F15D7">
              <w:rPr>
                <w:sz w:val="18"/>
              </w:rPr>
              <w:t>68</w:t>
            </w:r>
          </w:p>
        </w:tc>
        <w:tc>
          <w:tcPr>
            <w:tcW w:w="0" w:type="auto"/>
          </w:tcPr>
          <w:p w14:paraId="6C15328B"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0441000D"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w:t>
            </w:r>
          </w:p>
        </w:tc>
        <w:tc>
          <w:tcPr>
            <w:tcW w:w="0" w:type="auto"/>
          </w:tcPr>
          <w:p w14:paraId="4CABA872"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706A0051"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123</w:t>
            </w:r>
          </w:p>
        </w:tc>
        <w:tc>
          <w:tcPr>
            <w:tcW w:w="0" w:type="auto"/>
          </w:tcPr>
          <w:p w14:paraId="2D9B1AA3"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3259B8C1"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w:t>
            </w:r>
          </w:p>
        </w:tc>
      </w:tr>
      <w:tr w:rsidR="008F15D7" w:rsidRPr="008F15D7" w14:paraId="50E9F062" w14:textId="77777777" w:rsidTr="00657694">
        <w:trPr>
          <w:trHeight w:hRule="exact" w:val="307"/>
        </w:trPr>
        <w:tc>
          <w:tcPr>
            <w:tcW w:w="0" w:type="auto"/>
          </w:tcPr>
          <w:p w14:paraId="3A3E874E" w14:textId="77777777" w:rsidR="00AE572E" w:rsidRPr="008F15D7" w:rsidRDefault="00AE572E" w:rsidP="000F32B9">
            <w:pPr>
              <w:tabs>
                <w:tab w:val="right" w:leader="dot" w:pos="9000"/>
              </w:tabs>
              <w:spacing w:line="40" w:lineRule="atLeast"/>
              <w:ind w:right="3"/>
              <w:jc w:val="both"/>
              <w:rPr>
                <w:sz w:val="18"/>
              </w:rPr>
            </w:pPr>
            <w:r w:rsidRPr="008F15D7">
              <w:rPr>
                <w:sz w:val="18"/>
              </w:rPr>
              <w:t>17:45</w:t>
            </w:r>
          </w:p>
        </w:tc>
        <w:tc>
          <w:tcPr>
            <w:tcW w:w="0" w:type="auto"/>
          </w:tcPr>
          <w:p w14:paraId="0BD98811" w14:textId="77777777" w:rsidR="00AE572E" w:rsidRPr="008F15D7" w:rsidRDefault="00AE572E" w:rsidP="000F32B9">
            <w:pPr>
              <w:tabs>
                <w:tab w:val="right" w:leader="dot" w:pos="9000"/>
              </w:tabs>
              <w:spacing w:line="40" w:lineRule="atLeast"/>
              <w:ind w:right="3"/>
              <w:jc w:val="both"/>
              <w:rPr>
                <w:sz w:val="18"/>
              </w:rPr>
            </w:pPr>
            <w:r w:rsidRPr="008F15D7">
              <w:rPr>
                <w:sz w:val="18"/>
              </w:rPr>
              <w:t>101</w:t>
            </w:r>
          </w:p>
        </w:tc>
        <w:tc>
          <w:tcPr>
            <w:tcW w:w="0" w:type="auto"/>
          </w:tcPr>
          <w:p w14:paraId="3345A7A7" w14:textId="77777777" w:rsidR="00AE572E" w:rsidRPr="008F15D7" w:rsidRDefault="00AE572E" w:rsidP="000F32B9">
            <w:pPr>
              <w:tabs>
                <w:tab w:val="right" w:leader="dot" w:pos="9000"/>
              </w:tabs>
              <w:spacing w:line="40" w:lineRule="atLeast"/>
              <w:ind w:right="3"/>
              <w:jc w:val="both"/>
              <w:rPr>
                <w:sz w:val="18"/>
              </w:rPr>
            </w:pPr>
            <w:r w:rsidRPr="008F15D7">
              <w:rPr>
                <w:sz w:val="18"/>
              </w:rPr>
              <w:t>103</w:t>
            </w:r>
          </w:p>
        </w:tc>
        <w:tc>
          <w:tcPr>
            <w:tcW w:w="0" w:type="auto"/>
          </w:tcPr>
          <w:p w14:paraId="123D8358" w14:textId="77777777" w:rsidR="00AE572E" w:rsidRPr="008F15D7" w:rsidRDefault="00AE572E" w:rsidP="000F32B9">
            <w:pPr>
              <w:tabs>
                <w:tab w:val="right" w:leader="dot" w:pos="9000"/>
              </w:tabs>
              <w:spacing w:line="40" w:lineRule="atLeast"/>
              <w:ind w:right="3"/>
              <w:jc w:val="both"/>
              <w:rPr>
                <w:sz w:val="18"/>
              </w:rPr>
            </w:pPr>
            <w:r w:rsidRPr="008F15D7">
              <w:rPr>
                <w:sz w:val="18"/>
              </w:rPr>
              <w:t>58</w:t>
            </w:r>
          </w:p>
        </w:tc>
        <w:tc>
          <w:tcPr>
            <w:tcW w:w="0" w:type="auto"/>
          </w:tcPr>
          <w:p w14:paraId="5CE479FE"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4428F9DD"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58</w:t>
            </w:r>
          </w:p>
        </w:tc>
        <w:tc>
          <w:tcPr>
            <w:tcW w:w="0" w:type="auto"/>
          </w:tcPr>
          <w:p w14:paraId="73065F09"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5678CE9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101</w:t>
            </w:r>
          </w:p>
        </w:tc>
        <w:tc>
          <w:tcPr>
            <w:tcW w:w="0" w:type="auto"/>
          </w:tcPr>
          <w:p w14:paraId="739B17B4"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1FE936D9"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58</w:t>
            </w:r>
          </w:p>
        </w:tc>
      </w:tr>
      <w:tr w:rsidR="008F15D7" w:rsidRPr="008F15D7" w14:paraId="23FE0456" w14:textId="77777777" w:rsidTr="00657694">
        <w:trPr>
          <w:trHeight w:hRule="exact" w:val="307"/>
        </w:trPr>
        <w:tc>
          <w:tcPr>
            <w:tcW w:w="0" w:type="auto"/>
          </w:tcPr>
          <w:p w14:paraId="39B7B95E" w14:textId="77777777" w:rsidR="00AE572E" w:rsidRPr="008F15D7" w:rsidRDefault="00AE572E" w:rsidP="000F32B9">
            <w:pPr>
              <w:tabs>
                <w:tab w:val="right" w:leader="dot" w:pos="9000"/>
              </w:tabs>
              <w:spacing w:line="40" w:lineRule="atLeast"/>
              <w:ind w:right="3"/>
              <w:jc w:val="both"/>
              <w:rPr>
                <w:sz w:val="18"/>
              </w:rPr>
            </w:pPr>
            <w:r w:rsidRPr="008F15D7">
              <w:rPr>
                <w:sz w:val="18"/>
              </w:rPr>
              <w:t>17:46</w:t>
            </w:r>
          </w:p>
        </w:tc>
        <w:tc>
          <w:tcPr>
            <w:tcW w:w="0" w:type="auto"/>
          </w:tcPr>
          <w:p w14:paraId="584F15DA" w14:textId="77777777" w:rsidR="00AE572E" w:rsidRPr="008F15D7" w:rsidRDefault="00AE572E" w:rsidP="000F32B9">
            <w:pPr>
              <w:tabs>
                <w:tab w:val="right" w:leader="dot" w:pos="9000"/>
              </w:tabs>
              <w:spacing w:line="40" w:lineRule="atLeast"/>
              <w:ind w:right="3"/>
              <w:jc w:val="both"/>
              <w:rPr>
                <w:sz w:val="18"/>
              </w:rPr>
            </w:pPr>
            <w:r w:rsidRPr="008F15D7">
              <w:rPr>
                <w:sz w:val="18"/>
              </w:rPr>
              <w:t>78</w:t>
            </w:r>
          </w:p>
        </w:tc>
        <w:tc>
          <w:tcPr>
            <w:tcW w:w="0" w:type="auto"/>
          </w:tcPr>
          <w:p w14:paraId="6D0629B4" w14:textId="77777777" w:rsidR="00AE572E" w:rsidRPr="008F15D7" w:rsidRDefault="00AE572E" w:rsidP="000F32B9">
            <w:pPr>
              <w:tabs>
                <w:tab w:val="right" w:leader="dot" w:pos="9000"/>
              </w:tabs>
              <w:spacing w:line="40" w:lineRule="atLeast"/>
              <w:ind w:right="3"/>
              <w:jc w:val="both"/>
              <w:rPr>
                <w:sz w:val="18"/>
              </w:rPr>
            </w:pPr>
            <w:r w:rsidRPr="008F15D7">
              <w:rPr>
                <w:sz w:val="18"/>
              </w:rPr>
              <w:t>82</w:t>
            </w:r>
          </w:p>
        </w:tc>
        <w:tc>
          <w:tcPr>
            <w:tcW w:w="0" w:type="auto"/>
          </w:tcPr>
          <w:p w14:paraId="207AD29B" w14:textId="77777777" w:rsidR="00AE572E" w:rsidRPr="008F15D7" w:rsidRDefault="00AE572E" w:rsidP="000F32B9">
            <w:pPr>
              <w:tabs>
                <w:tab w:val="right" w:leader="dot" w:pos="9000"/>
              </w:tabs>
              <w:spacing w:line="40" w:lineRule="atLeast"/>
              <w:ind w:right="3"/>
              <w:jc w:val="both"/>
              <w:rPr>
                <w:sz w:val="18"/>
              </w:rPr>
            </w:pPr>
            <w:r w:rsidRPr="008F15D7">
              <w:rPr>
                <w:sz w:val="18"/>
              </w:rPr>
              <w:t>43</w:t>
            </w:r>
          </w:p>
        </w:tc>
        <w:tc>
          <w:tcPr>
            <w:tcW w:w="0" w:type="auto"/>
          </w:tcPr>
          <w:p w14:paraId="22EE53A9"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2C0C3B95"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43</w:t>
            </w:r>
          </w:p>
        </w:tc>
        <w:tc>
          <w:tcPr>
            <w:tcW w:w="0" w:type="auto"/>
          </w:tcPr>
          <w:p w14:paraId="6C569E04"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51F8E5F4"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78</w:t>
            </w:r>
          </w:p>
        </w:tc>
        <w:tc>
          <w:tcPr>
            <w:tcW w:w="0" w:type="auto"/>
          </w:tcPr>
          <w:p w14:paraId="549AAE10"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4D146F48"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43</w:t>
            </w:r>
          </w:p>
        </w:tc>
      </w:tr>
      <w:tr w:rsidR="008F15D7" w:rsidRPr="008F15D7" w14:paraId="16718DAF" w14:textId="77777777" w:rsidTr="00657694">
        <w:trPr>
          <w:trHeight w:hRule="exact" w:val="307"/>
        </w:trPr>
        <w:tc>
          <w:tcPr>
            <w:tcW w:w="0" w:type="auto"/>
          </w:tcPr>
          <w:p w14:paraId="62F90F49" w14:textId="77777777" w:rsidR="00AE572E" w:rsidRPr="008F15D7" w:rsidRDefault="00AE572E" w:rsidP="000F32B9">
            <w:pPr>
              <w:tabs>
                <w:tab w:val="right" w:leader="dot" w:pos="9000"/>
              </w:tabs>
              <w:spacing w:line="40" w:lineRule="atLeast"/>
              <w:ind w:right="3"/>
              <w:jc w:val="both"/>
              <w:rPr>
                <w:sz w:val="18"/>
              </w:rPr>
            </w:pPr>
            <w:r w:rsidRPr="008F15D7">
              <w:rPr>
                <w:sz w:val="18"/>
              </w:rPr>
              <w:t>17:47</w:t>
            </w:r>
          </w:p>
        </w:tc>
        <w:tc>
          <w:tcPr>
            <w:tcW w:w="0" w:type="auto"/>
          </w:tcPr>
          <w:p w14:paraId="07CC5EA1" w14:textId="77777777" w:rsidR="00AE572E" w:rsidRPr="008F15D7" w:rsidRDefault="00AE572E" w:rsidP="000F32B9">
            <w:pPr>
              <w:tabs>
                <w:tab w:val="right" w:leader="dot" w:pos="9000"/>
              </w:tabs>
              <w:spacing w:line="40" w:lineRule="atLeast"/>
              <w:ind w:right="3"/>
              <w:jc w:val="both"/>
              <w:rPr>
                <w:sz w:val="18"/>
              </w:rPr>
            </w:pPr>
            <w:r w:rsidRPr="008F15D7">
              <w:rPr>
                <w:sz w:val="18"/>
              </w:rPr>
              <w:t>69</w:t>
            </w:r>
          </w:p>
        </w:tc>
        <w:tc>
          <w:tcPr>
            <w:tcW w:w="0" w:type="auto"/>
          </w:tcPr>
          <w:p w14:paraId="46570AAC" w14:textId="77777777" w:rsidR="00AE572E" w:rsidRPr="008F15D7" w:rsidRDefault="00AE572E" w:rsidP="000F32B9">
            <w:pPr>
              <w:tabs>
                <w:tab w:val="right" w:leader="dot" w:pos="9000"/>
              </w:tabs>
              <w:spacing w:line="40" w:lineRule="atLeast"/>
              <w:ind w:right="3"/>
              <w:jc w:val="both"/>
              <w:rPr>
                <w:sz w:val="18"/>
              </w:rPr>
            </w:pPr>
            <w:r w:rsidRPr="008F15D7">
              <w:rPr>
                <w:sz w:val="18"/>
              </w:rPr>
              <w:t>68</w:t>
            </w:r>
          </w:p>
        </w:tc>
        <w:tc>
          <w:tcPr>
            <w:tcW w:w="0" w:type="auto"/>
          </w:tcPr>
          <w:p w14:paraId="14414D91" w14:textId="77777777"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tcPr>
          <w:p w14:paraId="2849686D"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2337F2A5"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36</w:t>
            </w:r>
          </w:p>
        </w:tc>
        <w:tc>
          <w:tcPr>
            <w:tcW w:w="0" w:type="auto"/>
          </w:tcPr>
          <w:p w14:paraId="34645DA3"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09690AD0"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69</w:t>
            </w:r>
          </w:p>
        </w:tc>
        <w:tc>
          <w:tcPr>
            <w:tcW w:w="0" w:type="auto"/>
          </w:tcPr>
          <w:p w14:paraId="1DD083D0"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635D8985"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36</w:t>
            </w:r>
          </w:p>
        </w:tc>
      </w:tr>
      <w:tr w:rsidR="008F15D7" w:rsidRPr="008F15D7" w14:paraId="326D8B3A" w14:textId="77777777" w:rsidTr="00657694">
        <w:trPr>
          <w:trHeight w:hRule="exact" w:val="307"/>
        </w:trPr>
        <w:tc>
          <w:tcPr>
            <w:tcW w:w="0" w:type="auto"/>
          </w:tcPr>
          <w:p w14:paraId="1D55284D" w14:textId="77777777" w:rsidR="00AE572E" w:rsidRPr="008F15D7" w:rsidRDefault="00AE572E" w:rsidP="000F32B9">
            <w:pPr>
              <w:tabs>
                <w:tab w:val="right" w:leader="dot" w:pos="9000"/>
              </w:tabs>
              <w:spacing w:line="40" w:lineRule="atLeast"/>
              <w:ind w:right="3"/>
              <w:jc w:val="both"/>
              <w:rPr>
                <w:sz w:val="18"/>
              </w:rPr>
            </w:pPr>
            <w:r w:rsidRPr="008F15D7">
              <w:rPr>
                <w:sz w:val="18"/>
              </w:rPr>
              <w:t>17:48</w:t>
            </w:r>
          </w:p>
        </w:tc>
        <w:tc>
          <w:tcPr>
            <w:tcW w:w="0" w:type="auto"/>
          </w:tcPr>
          <w:p w14:paraId="66F7CE83" w14:textId="77777777" w:rsidR="00AE572E" w:rsidRPr="008F15D7" w:rsidRDefault="00AE572E" w:rsidP="000F32B9">
            <w:pPr>
              <w:tabs>
                <w:tab w:val="right" w:leader="dot" w:pos="9000"/>
              </w:tabs>
              <w:spacing w:line="40" w:lineRule="atLeast"/>
              <w:ind w:right="3"/>
              <w:jc w:val="both"/>
              <w:rPr>
                <w:sz w:val="18"/>
              </w:rPr>
            </w:pPr>
            <w:r w:rsidRPr="008F15D7">
              <w:rPr>
                <w:sz w:val="18"/>
              </w:rPr>
              <w:t>55</w:t>
            </w:r>
          </w:p>
        </w:tc>
        <w:tc>
          <w:tcPr>
            <w:tcW w:w="0" w:type="auto"/>
          </w:tcPr>
          <w:p w14:paraId="4BBA6ECD" w14:textId="77777777" w:rsidR="00AE572E" w:rsidRPr="008F15D7" w:rsidRDefault="00AE572E" w:rsidP="000F32B9">
            <w:pPr>
              <w:tabs>
                <w:tab w:val="right" w:leader="dot" w:pos="9000"/>
              </w:tabs>
              <w:spacing w:line="40" w:lineRule="atLeast"/>
              <w:ind w:right="3"/>
              <w:jc w:val="both"/>
              <w:rPr>
                <w:sz w:val="18"/>
              </w:rPr>
            </w:pPr>
            <w:r w:rsidRPr="008F15D7">
              <w:rPr>
                <w:sz w:val="18"/>
              </w:rPr>
              <w:t>56</w:t>
            </w:r>
          </w:p>
        </w:tc>
        <w:tc>
          <w:tcPr>
            <w:tcW w:w="0" w:type="auto"/>
          </w:tcPr>
          <w:p w14:paraId="4A3987F0" w14:textId="77777777" w:rsidR="00AE572E" w:rsidRPr="008F15D7" w:rsidRDefault="00AE572E" w:rsidP="000F32B9">
            <w:pPr>
              <w:tabs>
                <w:tab w:val="right" w:leader="dot" w:pos="9000"/>
              </w:tabs>
              <w:spacing w:line="40" w:lineRule="atLeast"/>
              <w:ind w:right="3"/>
              <w:jc w:val="both"/>
              <w:rPr>
                <w:sz w:val="18"/>
              </w:rPr>
            </w:pPr>
            <w:r w:rsidRPr="008F15D7">
              <w:rPr>
                <w:sz w:val="18"/>
              </w:rPr>
              <w:t>28</w:t>
            </w:r>
          </w:p>
        </w:tc>
        <w:tc>
          <w:tcPr>
            <w:tcW w:w="0" w:type="auto"/>
          </w:tcPr>
          <w:p w14:paraId="1C20D762"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32F3923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w:t>
            </w:r>
          </w:p>
        </w:tc>
        <w:tc>
          <w:tcPr>
            <w:tcW w:w="0" w:type="auto"/>
          </w:tcPr>
          <w:p w14:paraId="453DD426"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7000932A"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55</w:t>
            </w:r>
          </w:p>
        </w:tc>
        <w:tc>
          <w:tcPr>
            <w:tcW w:w="0" w:type="auto"/>
          </w:tcPr>
          <w:p w14:paraId="611A9889" w14:textId="77777777"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14:paraId="545A975C"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w:t>
            </w:r>
          </w:p>
        </w:tc>
      </w:tr>
      <w:tr w:rsidR="008F15D7" w:rsidRPr="008F15D7" w14:paraId="501A1B6C" w14:textId="77777777" w:rsidTr="00657694">
        <w:trPr>
          <w:trHeight w:hRule="exact" w:val="307"/>
        </w:trPr>
        <w:tc>
          <w:tcPr>
            <w:tcW w:w="0" w:type="auto"/>
          </w:tcPr>
          <w:p w14:paraId="2F82EBA4" w14:textId="77777777" w:rsidR="00AE572E" w:rsidRPr="008F15D7" w:rsidRDefault="00AE572E" w:rsidP="000F32B9">
            <w:pPr>
              <w:tabs>
                <w:tab w:val="right" w:leader="dot" w:pos="9000"/>
              </w:tabs>
              <w:spacing w:line="40" w:lineRule="atLeast"/>
              <w:ind w:right="3"/>
              <w:jc w:val="both"/>
              <w:rPr>
                <w:sz w:val="18"/>
              </w:rPr>
            </w:pPr>
            <w:r w:rsidRPr="008F15D7">
              <w:rPr>
                <w:sz w:val="18"/>
              </w:rPr>
              <w:t>17:49</w:t>
            </w:r>
          </w:p>
        </w:tc>
        <w:tc>
          <w:tcPr>
            <w:tcW w:w="0" w:type="auto"/>
          </w:tcPr>
          <w:p w14:paraId="4C96B590" w14:textId="77777777" w:rsidR="00AE572E" w:rsidRPr="008F15D7" w:rsidRDefault="00AE572E" w:rsidP="000F32B9">
            <w:pPr>
              <w:tabs>
                <w:tab w:val="right" w:leader="dot" w:pos="9000"/>
              </w:tabs>
              <w:spacing w:line="40" w:lineRule="atLeast"/>
              <w:ind w:right="3"/>
              <w:jc w:val="both"/>
              <w:rPr>
                <w:sz w:val="18"/>
              </w:rPr>
            </w:pPr>
            <w:r w:rsidRPr="008F15D7">
              <w:rPr>
                <w:sz w:val="18"/>
              </w:rPr>
              <w:t>45</w:t>
            </w:r>
          </w:p>
        </w:tc>
        <w:tc>
          <w:tcPr>
            <w:tcW w:w="0" w:type="auto"/>
          </w:tcPr>
          <w:p w14:paraId="4CC03DFD" w14:textId="77777777" w:rsidR="00AE572E" w:rsidRPr="008F15D7" w:rsidRDefault="00AE572E" w:rsidP="000F32B9">
            <w:pPr>
              <w:tabs>
                <w:tab w:val="right" w:leader="dot" w:pos="9000"/>
              </w:tabs>
              <w:spacing w:line="40" w:lineRule="atLeast"/>
              <w:ind w:right="3"/>
              <w:jc w:val="both"/>
              <w:rPr>
                <w:sz w:val="18"/>
              </w:rPr>
            </w:pPr>
            <w:r w:rsidRPr="008F15D7">
              <w:rPr>
                <w:sz w:val="18"/>
              </w:rPr>
              <w:t>45</w:t>
            </w:r>
          </w:p>
        </w:tc>
        <w:tc>
          <w:tcPr>
            <w:tcW w:w="0" w:type="auto"/>
          </w:tcPr>
          <w:p w14:paraId="0616E33D" w14:textId="77777777" w:rsidR="00AE572E" w:rsidRPr="008F15D7" w:rsidRDefault="00AE572E" w:rsidP="000F32B9">
            <w:pPr>
              <w:tabs>
                <w:tab w:val="right" w:leader="dot" w:pos="9000"/>
              </w:tabs>
              <w:spacing w:line="40" w:lineRule="atLeast"/>
              <w:ind w:right="3"/>
              <w:jc w:val="both"/>
              <w:rPr>
                <w:sz w:val="18"/>
              </w:rPr>
            </w:pPr>
            <w:r w:rsidRPr="008F15D7">
              <w:rPr>
                <w:sz w:val="18"/>
              </w:rPr>
              <w:t>22</w:t>
            </w:r>
          </w:p>
        </w:tc>
        <w:tc>
          <w:tcPr>
            <w:tcW w:w="0" w:type="auto"/>
          </w:tcPr>
          <w:p w14:paraId="371843D9"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38EFA783"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w:t>
            </w:r>
          </w:p>
        </w:tc>
        <w:tc>
          <w:tcPr>
            <w:tcW w:w="0" w:type="auto"/>
          </w:tcPr>
          <w:p w14:paraId="5CFA1199"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0081FF97"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45</w:t>
            </w:r>
          </w:p>
        </w:tc>
        <w:tc>
          <w:tcPr>
            <w:tcW w:w="0" w:type="auto"/>
          </w:tcPr>
          <w:p w14:paraId="1636F1A4"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54E0D361" w14:textId="77777777"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w:t>
            </w:r>
          </w:p>
        </w:tc>
      </w:tr>
      <w:tr w:rsidR="008F15D7" w:rsidRPr="008F15D7" w14:paraId="760C230B" w14:textId="77777777" w:rsidTr="00657694">
        <w:trPr>
          <w:trHeight w:hRule="exact" w:val="307"/>
        </w:trPr>
        <w:tc>
          <w:tcPr>
            <w:tcW w:w="0" w:type="auto"/>
          </w:tcPr>
          <w:p w14:paraId="149AE50A" w14:textId="77777777" w:rsidR="00AE572E" w:rsidRPr="008F15D7" w:rsidRDefault="00AE572E" w:rsidP="000F32B9">
            <w:pPr>
              <w:tabs>
                <w:tab w:val="right" w:leader="dot" w:pos="9000"/>
              </w:tabs>
              <w:spacing w:line="40" w:lineRule="atLeast"/>
              <w:ind w:right="3"/>
              <w:jc w:val="both"/>
              <w:rPr>
                <w:sz w:val="18"/>
              </w:rPr>
            </w:pPr>
            <w:r w:rsidRPr="008F15D7">
              <w:rPr>
                <w:sz w:val="18"/>
              </w:rPr>
              <w:t>17:50</w:t>
            </w:r>
          </w:p>
        </w:tc>
        <w:tc>
          <w:tcPr>
            <w:tcW w:w="0" w:type="auto"/>
          </w:tcPr>
          <w:p w14:paraId="15516C34" w14:textId="77777777" w:rsidR="00AE572E" w:rsidRPr="008F15D7" w:rsidRDefault="00AE572E" w:rsidP="000F32B9">
            <w:pPr>
              <w:tabs>
                <w:tab w:val="right" w:leader="dot" w:pos="9000"/>
              </w:tabs>
              <w:spacing w:line="40" w:lineRule="atLeast"/>
              <w:ind w:right="3"/>
              <w:jc w:val="both"/>
              <w:rPr>
                <w:sz w:val="18"/>
              </w:rPr>
            </w:pPr>
            <w:r w:rsidRPr="008F15D7">
              <w:rPr>
                <w:sz w:val="18"/>
              </w:rPr>
              <w:t>35</w:t>
            </w:r>
          </w:p>
        </w:tc>
        <w:tc>
          <w:tcPr>
            <w:tcW w:w="0" w:type="auto"/>
          </w:tcPr>
          <w:p w14:paraId="6FB0C9E0" w14:textId="77777777"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tcPr>
          <w:p w14:paraId="6C3D7F0C" w14:textId="77777777" w:rsidR="00AE572E" w:rsidRPr="008F15D7" w:rsidRDefault="00AE572E" w:rsidP="000F32B9">
            <w:pPr>
              <w:tabs>
                <w:tab w:val="right" w:leader="dot" w:pos="9000"/>
              </w:tabs>
              <w:spacing w:line="40" w:lineRule="atLeast"/>
              <w:ind w:right="3"/>
              <w:jc w:val="both"/>
              <w:rPr>
                <w:sz w:val="18"/>
              </w:rPr>
            </w:pPr>
            <w:r w:rsidRPr="008F15D7">
              <w:rPr>
                <w:sz w:val="18"/>
              </w:rPr>
              <w:t>19</w:t>
            </w:r>
          </w:p>
        </w:tc>
        <w:tc>
          <w:tcPr>
            <w:tcW w:w="0" w:type="auto"/>
            <w:gridSpan w:val="2"/>
          </w:tcPr>
          <w:p w14:paraId="0E3FE620"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446C095B"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7FAFB694" w14:textId="77777777"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gridSpan w:val="2"/>
          </w:tcPr>
          <w:p w14:paraId="12FC59C2"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6C63BABF" w14:textId="77777777" w:rsidTr="00657694">
        <w:trPr>
          <w:trHeight w:hRule="exact" w:val="307"/>
        </w:trPr>
        <w:tc>
          <w:tcPr>
            <w:tcW w:w="0" w:type="auto"/>
          </w:tcPr>
          <w:p w14:paraId="4AA94658" w14:textId="77777777" w:rsidR="00AE572E" w:rsidRPr="008F15D7" w:rsidRDefault="00AE572E" w:rsidP="000F32B9">
            <w:pPr>
              <w:tabs>
                <w:tab w:val="right" w:leader="dot" w:pos="9000"/>
              </w:tabs>
              <w:spacing w:line="40" w:lineRule="atLeast"/>
              <w:ind w:right="3"/>
              <w:jc w:val="both"/>
              <w:rPr>
                <w:sz w:val="18"/>
              </w:rPr>
            </w:pPr>
            <w:r w:rsidRPr="008F15D7">
              <w:rPr>
                <w:sz w:val="18"/>
              </w:rPr>
              <w:t>17:51</w:t>
            </w:r>
          </w:p>
        </w:tc>
        <w:tc>
          <w:tcPr>
            <w:tcW w:w="0" w:type="auto"/>
          </w:tcPr>
          <w:p w14:paraId="5AFC86CB" w14:textId="77777777" w:rsidR="00AE572E" w:rsidRPr="008F15D7" w:rsidRDefault="00AE572E" w:rsidP="000F32B9">
            <w:pPr>
              <w:tabs>
                <w:tab w:val="right" w:leader="dot" w:pos="9000"/>
              </w:tabs>
              <w:spacing w:line="40" w:lineRule="atLeast"/>
              <w:ind w:right="3"/>
              <w:jc w:val="both"/>
              <w:rPr>
                <w:sz w:val="18"/>
              </w:rPr>
            </w:pPr>
            <w:r w:rsidRPr="008F15D7">
              <w:rPr>
                <w:sz w:val="18"/>
              </w:rPr>
              <w:t>28</w:t>
            </w:r>
          </w:p>
        </w:tc>
        <w:tc>
          <w:tcPr>
            <w:tcW w:w="0" w:type="auto"/>
          </w:tcPr>
          <w:p w14:paraId="24CBF802" w14:textId="77777777" w:rsidR="00AE572E" w:rsidRPr="008F15D7" w:rsidRDefault="00AE572E" w:rsidP="000F32B9">
            <w:pPr>
              <w:tabs>
                <w:tab w:val="right" w:leader="dot" w:pos="9000"/>
              </w:tabs>
              <w:spacing w:line="40" w:lineRule="atLeast"/>
              <w:ind w:right="3"/>
              <w:jc w:val="both"/>
              <w:rPr>
                <w:sz w:val="18"/>
              </w:rPr>
            </w:pPr>
            <w:r w:rsidRPr="008F15D7">
              <w:rPr>
                <w:sz w:val="18"/>
              </w:rPr>
              <w:t>29</w:t>
            </w:r>
          </w:p>
        </w:tc>
        <w:tc>
          <w:tcPr>
            <w:tcW w:w="0" w:type="auto"/>
          </w:tcPr>
          <w:p w14:paraId="3FF62B89" w14:textId="77777777" w:rsidR="00AE572E" w:rsidRPr="008F15D7" w:rsidRDefault="00AE572E" w:rsidP="000F32B9">
            <w:pPr>
              <w:tabs>
                <w:tab w:val="right" w:leader="dot" w:pos="9000"/>
              </w:tabs>
              <w:spacing w:line="40" w:lineRule="atLeast"/>
              <w:ind w:right="3"/>
              <w:jc w:val="both"/>
              <w:rPr>
                <w:sz w:val="18"/>
              </w:rPr>
            </w:pPr>
            <w:r w:rsidRPr="008F15D7">
              <w:rPr>
                <w:sz w:val="18"/>
              </w:rPr>
              <w:t>17</w:t>
            </w:r>
          </w:p>
        </w:tc>
        <w:tc>
          <w:tcPr>
            <w:tcW w:w="0" w:type="auto"/>
            <w:gridSpan w:val="2"/>
          </w:tcPr>
          <w:p w14:paraId="61F0F332"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73AEA97D"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0EA928EF" w14:textId="77777777" w:rsidR="00AE572E" w:rsidRPr="008F15D7" w:rsidRDefault="00AE572E" w:rsidP="000F32B9">
            <w:pPr>
              <w:tabs>
                <w:tab w:val="right" w:leader="dot" w:pos="9000"/>
              </w:tabs>
              <w:spacing w:line="40" w:lineRule="atLeast"/>
              <w:ind w:right="3"/>
              <w:jc w:val="both"/>
              <w:rPr>
                <w:sz w:val="18"/>
              </w:rPr>
            </w:pPr>
            <w:r w:rsidRPr="008F15D7">
              <w:rPr>
                <w:sz w:val="18"/>
              </w:rPr>
              <w:t>29</w:t>
            </w:r>
          </w:p>
        </w:tc>
        <w:tc>
          <w:tcPr>
            <w:tcW w:w="0" w:type="auto"/>
            <w:gridSpan w:val="2"/>
          </w:tcPr>
          <w:p w14:paraId="0A940A81"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3899629A" w14:textId="77777777" w:rsidTr="00657694">
        <w:trPr>
          <w:trHeight w:hRule="exact" w:val="307"/>
        </w:trPr>
        <w:tc>
          <w:tcPr>
            <w:tcW w:w="0" w:type="auto"/>
          </w:tcPr>
          <w:p w14:paraId="490020F4" w14:textId="77777777" w:rsidR="00AE572E" w:rsidRPr="008F15D7" w:rsidRDefault="00AE572E" w:rsidP="000F32B9">
            <w:pPr>
              <w:tabs>
                <w:tab w:val="right" w:leader="dot" w:pos="9000"/>
              </w:tabs>
              <w:spacing w:line="40" w:lineRule="atLeast"/>
              <w:ind w:right="3"/>
              <w:jc w:val="both"/>
              <w:rPr>
                <w:sz w:val="18"/>
              </w:rPr>
            </w:pPr>
            <w:r w:rsidRPr="008F15D7">
              <w:rPr>
                <w:sz w:val="18"/>
              </w:rPr>
              <w:t>17:52</w:t>
            </w:r>
          </w:p>
        </w:tc>
        <w:tc>
          <w:tcPr>
            <w:tcW w:w="0" w:type="auto"/>
          </w:tcPr>
          <w:p w14:paraId="24FD1C51" w14:textId="77777777"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tcPr>
          <w:p w14:paraId="1D340394" w14:textId="77777777"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tcPr>
          <w:p w14:paraId="6F7A086C" w14:textId="77777777" w:rsidR="00AE572E" w:rsidRPr="008F15D7" w:rsidRDefault="00AE572E" w:rsidP="000F32B9">
            <w:pPr>
              <w:tabs>
                <w:tab w:val="right" w:leader="dot" w:pos="9000"/>
              </w:tabs>
              <w:spacing w:line="40" w:lineRule="atLeast"/>
              <w:ind w:right="3"/>
              <w:jc w:val="both"/>
              <w:rPr>
                <w:sz w:val="18"/>
              </w:rPr>
            </w:pPr>
            <w:r w:rsidRPr="008F15D7">
              <w:rPr>
                <w:sz w:val="18"/>
              </w:rPr>
              <w:t>16</w:t>
            </w:r>
          </w:p>
        </w:tc>
        <w:tc>
          <w:tcPr>
            <w:tcW w:w="0" w:type="auto"/>
            <w:gridSpan w:val="2"/>
          </w:tcPr>
          <w:p w14:paraId="37A21843"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60899416" w14:textId="77777777"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14:paraId="1902F05A" w14:textId="77777777"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gridSpan w:val="2"/>
          </w:tcPr>
          <w:p w14:paraId="20CB76CD"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5F82278C" w14:textId="77777777" w:rsidTr="00657694">
        <w:trPr>
          <w:trHeight w:hRule="exact" w:val="307"/>
        </w:trPr>
        <w:tc>
          <w:tcPr>
            <w:tcW w:w="0" w:type="auto"/>
          </w:tcPr>
          <w:p w14:paraId="6F687666" w14:textId="77777777" w:rsidR="00AE572E" w:rsidRPr="008F15D7" w:rsidRDefault="00AE572E" w:rsidP="000F32B9">
            <w:pPr>
              <w:tabs>
                <w:tab w:val="right" w:leader="dot" w:pos="9000"/>
              </w:tabs>
              <w:spacing w:line="40" w:lineRule="atLeast"/>
              <w:ind w:right="3"/>
              <w:jc w:val="both"/>
              <w:rPr>
                <w:sz w:val="18"/>
              </w:rPr>
            </w:pPr>
            <w:r w:rsidRPr="008F15D7">
              <w:rPr>
                <w:sz w:val="18"/>
              </w:rPr>
              <w:t>17:54</w:t>
            </w:r>
          </w:p>
        </w:tc>
        <w:tc>
          <w:tcPr>
            <w:tcW w:w="0" w:type="auto"/>
          </w:tcPr>
          <w:p w14:paraId="159319B3" w14:textId="77777777" w:rsidR="00AE572E" w:rsidRPr="008F15D7" w:rsidRDefault="00AE572E" w:rsidP="000F32B9">
            <w:pPr>
              <w:tabs>
                <w:tab w:val="right" w:leader="dot" w:pos="9000"/>
              </w:tabs>
              <w:spacing w:line="40" w:lineRule="atLeast"/>
              <w:ind w:right="3"/>
              <w:jc w:val="both"/>
              <w:rPr>
                <w:sz w:val="18"/>
              </w:rPr>
            </w:pPr>
            <w:r w:rsidRPr="008F15D7">
              <w:rPr>
                <w:sz w:val="18"/>
              </w:rPr>
              <w:t>25</w:t>
            </w:r>
          </w:p>
        </w:tc>
        <w:tc>
          <w:tcPr>
            <w:tcW w:w="0" w:type="auto"/>
          </w:tcPr>
          <w:p w14:paraId="474D9835" w14:textId="77777777" w:rsidR="00AE572E" w:rsidRPr="008F15D7" w:rsidRDefault="00AE572E" w:rsidP="000F32B9">
            <w:pPr>
              <w:tabs>
                <w:tab w:val="right" w:leader="dot" w:pos="9000"/>
              </w:tabs>
              <w:spacing w:line="40" w:lineRule="atLeast"/>
              <w:ind w:right="3"/>
              <w:jc w:val="both"/>
              <w:rPr>
                <w:sz w:val="18"/>
              </w:rPr>
            </w:pPr>
            <w:r w:rsidRPr="008F15D7">
              <w:rPr>
                <w:sz w:val="18"/>
              </w:rPr>
              <w:t>22</w:t>
            </w:r>
          </w:p>
        </w:tc>
        <w:tc>
          <w:tcPr>
            <w:tcW w:w="0" w:type="auto"/>
          </w:tcPr>
          <w:p w14:paraId="06D4FB3B" w14:textId="77777777" w:rsidR="00AE572E" w:rsidRPr="008F15D7" w:rsidRDefault="00AE572E" w:rsidP="000F32B9">
            <w:pPr>
              <w:tabs>
                <w:tab w:val="right" w:leader="dot" w:pos="9000"/>
              </w:tabs>
              <w:spacing w:line="40" w:lineRule="atLeast"/>
              <w:ind w:right="3"/>
              <w:jc w:val="both"/>
              <w:rPr>
                <w:sz w:val="18"/>
              </w:rPr>
            </w:pPr>
            <w:r w:rsidRPr="008F15D7">
              <w:rPr>
                <w:sz w:val="18"/>
              </w:rPr>
              <w:t>14</w:t>
            </w:r>
          </w:p>
        </w:tc>
        <w:tc>
          <w:tcPr>
            <w:tcW w:w="0" w:type="auto"/>
            <w:gridSpan w:val="2"/>
          </w:tcPr>
          <w:p w14:paraId="33B6AEF9"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02634434"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353C25C8"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47CF3C4D" w14:textId="77777777" w:rsidTr="00657694">
        <w:trPr>
          <w:trHeight w:hRule="exact" w:val="307"/>
        </w:trPr>
        <w:tc>
          <w:tcPr>
            <w:tcW w:w="0" w:type="auto"/>
          </w:tcPr>
          <w:p w14:paraId="1F34180D" w14:textId="77777777" w:rsidR="00AE572E" w:rsidRPr="008F15D7" w:rsidRDefault="00AE572E" w:rsidP="000F32B9">
            <w:pPr>
              <w:tabs>
                <w:tab w:val="right" w:leader="dot" w:pos="9000"/>
              </w:tabs>
              <w:spacing w:line="40" w:lineRule="atLeast"/>
              <w:ind w:right="3"/>
              <w:jc w:val="both"/>
              <w:rPr>
                <w:sz w:val="18"/>
              </w:rPr>
            </w:pPr>
            <w:r w:rsidRPr="008F15D7">
              <w:rPr>
                <w:sz w:val="18"/>
              </w:rPr>
              <w:t>17:55</w:t>
            </w:r>
          </w:p>
        </w:tc>
        <w:tc>
          <w:tcPr>
            <w:tcW w:w="0" w:type="auto"/>
          </w:tcPr>
          <w:p w14:paraId="2C8B7DAB"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7E60E5E1" w14:textId="77777777" w:rsidR="00AE572E" w:rsidRPr="008F15D7" w:rsidRDefault="00AE572E" w:rsidP="000F32B9">
            <w:pPr>
              <w:tabs>
                <w:tab w:val="right" w:leader="dot" w:pos="9000"/>
              </w:tabs>
              <w:spacing w:line="40" w:lineRule="atLeast"/>
              <w:ind w:right="3"/>
              <w:jc w:val="both"/>
              <w:rPr>
                <w:sz w:val="18"/>
              </w:rPr>
            </w:pPr>
            <w:r w:rsidRPr="008F15D7">
              <w:rPr>
                <w:sz w:val="18"/>
              </w:rPr>
              <w:t>18</w:t>
            </w:r>
          </w:p>
        </w:tc>
        <w:tc>
          <w:tcPr>
            <w:tcW w:w="0" w:type="auto"/>
          </w:tcPr>
          <w:p w14:paraId="665FE3FE"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07BA7FD6"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18C6F230"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2345CCD1"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09D95985" w14:textId="77777777" w:rsidTr="00657694">
        <w:trPr>
          <w:trHeight w:hRule="exact" w:val="307"/>
        </w:trPr>
        <w:tc>
          <w:tcPr>
            <w:tcW w:w="0" w:type="auto"/>
          </w:tcPr>
          <w:p w14:paraId="74492FA9" w14:textId="77777777" w:rsidR="00AE572E" w:rsidRPr="008F15D7" w:rsidRDefault="00AE572E" w:rsidP="000F32B9">
            <w:pPr>
              <w:tabs>
                <w:tab w:val="right" w:leader="dot" w:pos="9000"/>
              </w:tabs>
              <w:spacing w:line="40" w:lineRule="atLeast"/>
              <w:ind w:right="3"/>
              <w:jc w:val="both"/>
              <w:rPr>
                <w:sz w:val="18"/>
              </w:rPr>
            </w:pPr>
            <w:r w:rsidRPr="008F15D7">
              <w:rPr>
                <w:sz w:val="18"/>
              </w:rPr>
              <w:t>17:56</w:t>
            </w:r>
          </w:p>
        </w:tc>
        <w:tc>
          <w:tcPr>
            <w:tcW w:w="0" w:type="auto"/>
          </w:tcPr>
          <w:p w14:paraId="36B6507E"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0B3AD369" w14:textId="77777777" w:rsidR="00AE572E" w:rsidRPr="008F15D7" w:rsidRDefault="00AE572E" w:rsidP="000F32B9">
            <w:pPr>
              <w:tabs>
                <w:tab w:val="right" w:leader="dot" w:pos="9000"/>
              </w:tabs>
              <w:spacing w:line="40" w:lineRule="atLeast"/>
              <w:ind w:right="3"/>
              <w:jc w:val="both"/>
              <w:rPr>
                <w:sz w:val="18"/>
              </w:rPr>
            </w:pPr>
            <w:r w:rsidRPr="008F15D7">
              <w:rPr>
                <w:sz w:val="18"/>
              </w:rPr>
              <w:t>14</w:t>
            </w:r>
          </w:p>
        </w:tc>
        <w:tc>
          <w:tcPr>
            <w:tcW w:w="0" w:type="auto"/>
          </w:tcPr>
          <w:p w14:paraId="6ACD0A41"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570F58C5"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02CD72D5"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1EBB131F"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280FE607" w14:textId="77777777" w:rsidTr="00657694">
        <w:trPr>
          <w:trHeight w:hRule="exact" w:val="307"/>
        </w:trPr>
        <w:tc>
          <w:tcPr>
            <w:tcW w:w="0" w:type="auto"/>
          </w:tcPr>
          <w:p w14:paraId="724BF1D8" w14:textId="77777777" w:rsidR="00AE572E" w:rsidRPr="008F15D7" w:rsidRDefault="00AE572E" w:rsidP="000F32B9">
            <w:pPr>
              <w:tabs>
                <w:tab w:val="right" w:leader="dot" w:pos="9000"/>
              </w:tabs>
              <w:spacing w:line="40" w:lineRule="atLeast"/>
              <w:ind w:right="3"/>
              <w:jc w:val="both"/>
              <w:rPr>
                <w:sz w:val="18"/>
              </w:rPr>
            </w:pPr>
            <w:r w:rsidRPr="008F15D7">
              <w:rPr>
                <w:sz w:val="18"/>
              </w:rPr>
              <w:t>17:57</w:t>
            </w:r>
          </w:p>
        </w:tc>
        <w:tc>
          <w:tcPr>
            <w:tcW w:w="0" w:type="auto"/>
          </w:tcPr>
          <w:p w14:paraId="6689E3F4"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52FAE47A" w14:textId="77777777" w:rsidR="00AE572E" w:rsidRPr="008F15D7" w:rsidRDefault="00AE572E" w:rsidP="000F32B9">
            <w:pPr>
              <w:tabs>
                <w:tab w:val="right" w:leader="dot" w:pos="9000"/>
              </w:tabs>
              <w:spacing w:line="40" w:lineRule="atLeast"/>
              <w:ind w:right="3"/>
              <w:jc w:val="both"/>
              <w:rPr>
                <w:sz w:val="18"/>
              </w:rPr>
            </w:pPr>
            <w:r w:rsidRPr="008F15D7">
              <w:rPr>
                <w:sz w:val="18"/>
              </w:rPr>
              <w:t>11</w:t>
            </w:r>
          </w:p>
        </w:tc>
        <w:tc>
          <w:tcPr>
            <w:tcW w:w="0" w:type="auto"/>
          </w:tcPr>
          <w:p w14:paraId="7E1BF82E"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120CF114"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15894331"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4DE367BF"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0C069BD5" w14:textId="77777777" w:rsidTr="00657694">
        <w:trPr>
          <w:trHeight w:hRule="exact" w:val="307"/>
        </w:trPr>
        <w:tc>
          <w:tcPr>
            <w:tcW w:w="0" w:type="auto"/>
          </w:tcPr>
          <w:p w14:paraId="04F853A4" w14:textId="77777777" w:rsidR="00AE572E" w:rsidRPr="008F15D7" w:rsidRDefault="00AE572E" w:rsidP="000F32B9">
            <w:pPr>
              <w:tabs>
                <w:tab w:val="right" w:leader="dot" w:pos="9000"/>
              </w:tabs>
              <w:spacing w:line="40" w:lineRule="atLeast"/>
              <w:ind w:right="3"/>
              <w:jc w:val="both"/>
              <w:rPr>
                <w:sz w:val="18"/>
              </w:rPr>
            </w:pPr>
            <w:r w:rsidRPr="008F15D7">
              <w:rPr>
                <w:sz w:val="18"/>
              </w:rPr>
              <w:t>17:58</w:t>
            </w:r>
          </w:p>
        </w:tc>
        <w:tc>
          <w:tcPr>
            <w:tcW w:w="0" w:type="auto"/>
          </w:tcPr>
          <w:p w14:paraId="45AD7DCA"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2BBF859A" w14:textId="77777777" w:rsidR="00AE572E" w:rsidRPr="008F15D7" w:rsidRDefault="00AE572E" w:rsidP="000F32B9">
            <w:pPr>
              <w:tabs>
                <w:tab w:val="right" w:leader="dot" w:pos="9000"/>
              </w:tabs>
              <w:spacing w:line="40" w:lineRule="atLeast"/>
              <w:ind w:right="3"/>
              <w:jc w:val="both"/>
              <w:rPr>
                <w:sz w:val="18"/>
              </w:rPr>
            </w:pPr>
            <w:r w:rsidRPr="008F15D7">
              <w:rPr>
                <w:sz w:val="18"/>
              </w:rPr>
              <w:t>8</w:t>
            </w:r>
          </w:p>
        </w:tc>
        <w:tc>
          <w:tcPr>
            <w:tcW w:w="0" w:type="auto"/>
          </w:tcPr>
          <w:p w14:paraId="6D7528E7"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42AF1C74"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52E375C4"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7B29C20E"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603A37FC" w14:textId="77777777" w:rsidTr="00657694">
        <w:trPr>
          <w:trHeight w:hRule="exact" w:val="307"/>
        </w:trPr>
        <w:tc>
          <w:tcPr>
            <w:tcW w:w="0" w:type="auto"/>
          </w:tcPr>
          <w:p w14:paraId="749500E2" w14:textId="77777777" w:rsidR="00AE572E" w:rsidRPr="008F15D7" w:rsidRDefault="00AE572E" w:rsidP="000F32B9">
            <w:pPr>
              <w:tabs>
                <w:tab w:val="right" w:leader="dot" w:pos="9000"/>
              </w:tabs>
              <w:spacing w:line="40" w:lineRule="atLeast"/>
              <w:ind w:right="3"/>
              <w:jc w:val="both"/>
              <w:rPr>
                <w:sz w:val="18"/>
              </w:rPr>
            </w:pPr>
            <w:r w:rsidRPr="008F15D7">
              <w:rPr>
                <w:sz w:val="18"/>
              </w:rPr>
              <w:t>17:59</w:t>
            </w:r>
          </w:p>
        </w:tc>
        <w:tc>
          <w:tcPr>
            <w:tcW w:w="0" w:type="auto"/>
          </w:tcPr>
          <w:p w14:paraId="134FDB62"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79A00D0C" w14:textId="77777777" w:rsidR="00AE572E" w:rsidRPr="008F15D7" w:rsidRDefault="00AE572E" w:rsidP="000F32B9">
            <w:pPr>
              <w:tabs>
                <w:tab w:val="right" w:leader="dot" w:pos="9000"/>
              </w:tabs>
              <w:spacing w:line="40" w:lineRule="atLeast"/>
              <w:ind w:right="3"/>
              <w:jc w:val="both"/>
              <w:rPr>
                <w:sz w:val="18"/>
              </w:rPr>
            </w:pPr>
            <w:r w:rsidRPr="008F15D7">
              <w:rPr>
                <w:sz w:val="18"/>
              </w:rPr>
              <w:t>6</w:t>
            </w:r>
          </w:p>
        </w:tc>
        <w:tc>
          <w:tcPr>
            <w:tcW w:w="0" w:type="auto"/>
          </w:tcPr>
          <w:p w14:paraId="0C218C62"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7E134B5D"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453F1EBA"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218AADCC"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0B90DE3A" w14:textId="77777777" w:rsidTr="00657694">
        <w:trPr>
          <w:trHeight w:hRule="exact" w:val="307"/>
        </w:trPr>
        <w:tc>
          <w:tcPr>
            <w:tcW w:w="0" w:type="auto"/>
          </w:tcPr>
          <w:p w14:paraId="3482A653" w14:textId="77777777" w:rsidR="00AE572E" w:rsidRPr="008F15D7" w:rsidRDefault="00AE572E" w:rsidP="000F32B9">
            <w:pPr>
              <w:tabs>
                <w:tab w:val="right" w:leader="dot" w:pos="9000"/>
              </w:tabs>
              <w:spacing w:line="40" w:lineRule="atLeast"/>
              <w:ind w:right="3"/>
              <w:jc w:val="both"/>
              <w:rPr>
                <w:sz w:val="18"/>
              </w:rPr>
            </w:pPr>
            <w:r w:rsidRPr="008F15D7">
              <w:rPr>
                <w:sz w:val="18"/>
              </w:rPr>
              <w:t>18:00</w:t>
            </w:r>
          </w:p>
        </w:tc>
        <w:tc>
          <w:tcPr>
            <w:tcW w:w="0" w:type="auto"/>
          </w:tcPr>
          <w:p w14:paraId="13338796"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3AE53945" w14:textId="77777777"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14:paraId="06D2D341"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60FF0727"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32C25942"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64E6F6A4"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5E4BB3DD" w14:textId="77777777" w:rsidTr="00657694">
        <w:trPr>
          <w:trHeight w:hRule="exact" w:val="307"/>
        </w:trPr>
        <w:tc>
          <w:tcPr>
            <w:tcW w:w="0" w:type="auto"/>
          </w:tcPr>
          <w:p w14:paraId="4FAA1915" w14:textId="77777777" w:rsidR="00AE572E" w:rsidRPr="008F15D7" w:rsidRDefault="00AE572E" w:rsidP="000F32B9">
            <w:pPr>
              <w:tabs>
                <w:tab w:val="right" w:leader="dot" w:pos="9000"/>
              </w:tabs>
              <w:spacing w:line="40" w:lineRule="atLeast"/>
              <w:ind w:right="3"/>
              <w:jc w:val="both"/>
              <w:rPr>
                <w:sz w:val="18"/>
              </w:rPr>
            </w:pPr>
            <w:r w:rsidRPr="008F15D7">
              <w:rPr>
                <w:sz w:val="18"/>
              </w:rPr>
              <w:t>18:01</w:t>
            </w:r>
          </w:p>
        </w:tc>
        <w:tc>
          <w:tcPr>
            <w:tcW w:w="0" w:type="auto"/>
          </w:tcPr>
          <w:p w14:paraId="4B911571"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17F06F96" w14:textId="77777777" w:rsidR="00AE572E" w:rsidRPr="008F15D7" w:rsidRDefault="00AE572E" w:rsidP="000F32B9">
            <w:pPr>
              <w:tabs>
                <w:tab w:val="right" w:leader="dot" w:pos="9000"/>
              </w:tabs>
              <w:spacing w:line="40" w:lineRule="atLeast"/>
              <w:ind w:right="3"/>
              <w:jc w:val="both"/>
              <w:rPr>
                <w:sz w:val="18"/>
              </w:rPr>
            </w:pPr>
            <w:r w:rsidRPr="008F15D7">
              <w:rPr>
                <w:sz w:val="18"/>
              </w:rPr>
              <w:t>2</w:t>
            </w:r>
          </w:p>
        </w:tc>
        <w:tc>
          <w:tcPr>
            <w:tcW w:w="0" w:type="auto"/>
          </w:tcPr>
          <w:p w14:paraId="7DF597AB"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51C87494"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122D3C8B"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6C784DC0"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3740F89D" w14:textId="77777777" w:rsidTr="00657694">
        <w:trPr>
          <w:trHeight w:hRule="exact" w:val="307"/>
        </w:trPr>
        <w:tc>
          <w:tcPr>
            <w:tcW w:w="0" w:type="auto"/>
          </w:tcPr>
          <w:p w14:paraId="193FFB88" w14:textId="77777777" w:rsidR="00AE572E" w:rsidRPr="008F15D7" w:rsidRDefault="00AE572E" w:rsidP="000F32B9">
            <w:pPr>
              <w:tabs>
                <w:tab w:val="right" w:leader="dot" w:pos="9000"/>
              </w:tabs>
              <w:spacing w:line="40" w:lineRule="atLeast"/>
              <w:ind w:right="3"/>
              <w:jc w:val="both"/>
              <w:rPr>
                <w:sz w:val="18"/>
              </w:rPr>
            </w:pPr>
            <w:r w:rsidRPr="008F15D7">
              <w:rPr>
                <w:sz w:val="18"/>
              </w:rPr>
              <w:t>18:02</w:t>
            </w:r>
          </w:p>
        </w:tc>
        <w:tc>
          <w:tcPr>
            <w:tcW w:w="0" w:type="auto"/>
          </w:tcPr>
          <w:p w14:paraId="46A14681"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341AA240" w14:textId="77777777" w:rsidR="00AE572E" w:rsidRPr="008F15D7" w:rsidRDefault="00AE572E" w:rsidP="000F32B9">
            <w:pPr>
              <w:tabs>
                <w:tab w:val="right" w:leader="dot" w:pos="9000"/>
              </w:tabs>
              <w:spacing w:line="40" w:lineRule="atLeast"/>
              <w:ind w:right="3"/>
              <w:jc w:val="both"/>
              <w:rPr>
                <w:sz w:val="18"/>
              </w:rPr>
            </w:pPr>
            <w:r w:rsidRPr="008F15D7">
              <w:rPr>
                <w:sz w:val="18"/>
              </w:rPr>
              <w:t>1</w:t>
            </w:r>
          </w:p>
        </w:tc>
        <w:tc>
          <w:tcPr>
            <w:tcW w:w="0" w:type="auto"/>
          </w:tcPr>
          <w:p w14:paraId="7CCF2D7D"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3311161D"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318A1A32"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1A1BCAD4" w14:textId="77777777" w:rsidR="00AE572E" w:rsidRPr="008F15D7" w:rsidRDefault="00AE572E" w:rsidP="000F32B9">
            <w:pPr>
              <w:tabs>
                <w:tab w:val="right" w:leader="dot" w:pos="9000"/>
              </w:tabs>
              <w:spacing w:line="40" w:lineRule="atLeast"/>
              <w:ind w:right="3"/>
              <w:jc w:val="both"/>
              <w:rPr>
                <w:sz w:val="18"/>
              </w:rPr>
            </w:pPr>
          </w:p>
        </w:tc>
      </w:tr>
      <w:tr w:rsidR="008F15D7" w:rsidRPr="008F15D7" w14:paraId="5FDD588B" w14:textId="77777777" w:rsidTr="00657694">
        <w:trPr>
          <w:trHeight w:hRule="exact" w:val="307"/>
        </w:trPr>
        <w:tc>
          <w:tcPr>
            <w:tcW w:w="0" w:type="auto"/>
          </w:tcPr>
          <w:p w14:paraId="528E7175" w14:textId="77777777" w:rsidR="00AE572E" w:rsidRPr="008F15D7" w:rsidRDefault="00AE572E" w:rsidP="000F32B9">
            <w:pPr>
              <w:tabs>
                <w:tab w:val="right" w:leader="dot" w:pos="9000"/>
              </w:tabs>
              <w:spacing w:line="40" w:lineRule="atLeast"/>
              <w:ind w:right="3"/>
              <w:jc w:val="both"/>
              <w:rPr>
                <w:sz w:val="18"/>
              </w:rPr>
            </w:pPr>
            <w:r w:rsidRPr="008F15D7">
              <w:rPr>
                <w:sz w:val="18"/>
              </w:rPr>
              <w:t>18:03</w:t>
            </w:r>
          </w:p>
        </w:tc>
        <w:tc>
          <w:tcPr>
            <w:tcW w:w="0" w:type="auto"/>
          </w:tcPr>
          <w:p w14:paraId="3DA367DA" w14:textId="77777777" w:rsidR="00AE572E" w:rsidRPr="008F15D7" w:rsidRDefault="00AE572E" w:rsidP="000F32B9">
            <w:pPr>
              <w:tabs>
                <w:tab w:val="right" w:leader="dot" w:pos="9000"/>
              </w:tabs>
              <w:spacing w:line="40" w:lineRule="atLeast"/>
              <w:ind w:right="3"/>
              <w:jc w:val="both"/>
              <w:rPr>
                <w:sz w:val="18"/>
              </w:rPr>
            </w:pPr>
          </w:p>
        </w:tc>
        <w:tc>
          <w:tcPr>
            <w:tcW w:w="0" w:type="auto"/>
          </w:tcPr>
          <w:p w14:paraId="40D3E193" w14:textId="77777777" w:rsidR="00AE572E" w:rsidRPr="008F15D7" w:rsidRDefault="00AE572E" w:rsidP="000F32B9">
            <w:pPr>
              <w:tabs>
                <w:tab w:val="right" w:leader="dot" w:pos="9000"/>
              </w:tabs>
              <w:spacing w:line="40" w:lineRule="atLeast"/>
              <w:ind w:right="3"/>
              <w:jc w:val="both"/>
              <w:rPr>
                <w:sz w:val="18"/>
              </w:rPr>
            </w:pPr>
            <w:r w:rsidRPr="008F15D7">
              <w:rPr>
                <w:sz w:val="18"/>
              </w:rPr>
              <w:t>0</w:t>
            </w:r>
          </w:p>
        </w:tc>
        <w:tc>
          <w:tcPr>
            <w:tcW w:w="0" w:type="auto"/>
          </w:tcPr>
          <w:p w14:paraId="1B8193E7"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5513D40B"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74BA7CA4" w14:textId="77777777" w:rsidR="00AE572E" w:rsidRPr="008F15D7" w:rsidRDefault="00AE572E" w:rsidP="000F32B9">
            <w:pPr>
              <w:tabs>
                <w:tab w:val="right" w:leader="dot" w:pos="9000"/>
              </w:tabs>
              <w:spacing w:line="40" w:lineRule="atLeast"/>
              <w:ind w:right="3"/>
              <w:jc w:val="both"/>
              <w:rPr>
                <w:sz w:val="18"/>
              </w:rPr>
            </w:pPr>
          </w:p>
        </w:tc>
        <w:tc>
          <w:tcPr>
            <w:tcW w:w="0" w:type="auto"/>
            <w:gridSpan w:val="2"/>
          </w:tcPr>
          <w:p w14:paraId="314C86D5" w14:textId="77777777" w:rsidR="00AE572E" w:rsidRPr="008F15D7" w:rsidRDefault="00AE572E" w:rsidP="000F32B9">
            <w:pPr>
              <w:tabs>
                <w:tab w:val="right" w:leader="dot" w:pos="9000"/>
              </w:tabs>
              <w:spacing w:line="40" w:lineRule="atLeast"/>
              <w:ind w:right="3"/>
              <w:jc w:val="both"/>
              <w:rPr>
                <w:sz w:val="18"/>
              </w:rPr>
            </w:pPr>
          </w:p>
        </w:tc>
      </w:tr>
    </w:tbl>
    <w:p w14:paraId="499AAB0E" w14:textId="77777777" w:rsidR="00AE572E" w:rsidRPr="008F15D7" w:rsidRDefault="00AE572E" w:rsidP="000F32B9">
      <w:pPr>
        <w:tabs>
          <w:tab w:val="right" w:leader="dot" w:pos="9000"/>
        </w:tabs>
        <w:ind w:right="3"/>
        <w:jc w:val="both"/>
      </w:pPr>
    </w:p>
    <w:p w14:paraId="4DA11AC4" w14:textId="77777777" w:rsidR="00AE572E" w:rsidRPr="008F15D7" w:rsidRDefault="00AE572E" w:rsidP="000F32B9">
      <w:pPr>
        <w:pStyle w:val="BodyText"/>
      </w:pPr>
      <w:r w:rsidRPr="008F15D7">
        <w:lastRenderedPageBreak/>
        <w:t xml:space="preserve">In </w:t>
      </w:r>
      <w:r w:rsidRPr="003F0486">
        <w:rPr>
          <w:highlight w:val="yellow"/>
        </w:rPr>
        <w:fldChar w:fldCharType="begin"/>
      </w:r>
      <w:r w:rsidRPr="008F15D7">
        <w:instrText xml:space="preserve"> REF _Ref225490065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4</w:t>
      </w:r>
      <w:r w:rsidRPr="003F0486">
        <w:rPr>
          <w:highlight w:val="yellow"/>
        </w:rPr>
        <w:fldChar w:fldCharType="end"/>
      </w:r>
      <w:r w:rsidRPr="008F15D7">
        <w:t xml:space="preserve"> (overcast), at any given time, Ambient light level away from the sunrise is 80% of that towards the sunrise and Ambient light level towards the sunrise is 60% of that towards zenith.  The time difference is 1 to 3 minutes to reach the same Ambient light level when measuring towards the sun and away from the sun (III is later than I).  The time difference is 6 to 7 minutes when measuring away from the sun and towards zenith.</w:t>
      </w:r>
    </w:p>
    <w:p w14:paraId="388CB383" w14:textId="77777777" w:rsidR="00AE572E" w:rsidRPr="008F15D7" w:rsidRDefault="00AE572E" w:rsidP="000F32B9">
      <w:pPr>
        <w:pStyle w:val="BodyText"/>
      </w:pPr>
      <w:r w:rsidRPr="008F15D7">
        <w:t xml:space="preserve">In </w:t>
      </w:r>
      <w:r w:rsidRPr="003F0486">
        <w:rPr>
          <w:highlight w:val="yellow"/>
        </w:rPr>
        <w:fldChar w:fldCharType="begin"/>
      </w:r>
      <w:r w:rsidRPr="008F15D7">
        <w:instrText xml:space="preserve"> REF _Ref225490073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5</w:t>
      </w:r>
      <w:r w:rsidRPr="003F0486">
        <w:rPr>
          <w:highlight w:val="yellow"/>
        </w:rPr>
        <w:fldChar w:fldCharType="end"/>
      </w:r>
      <w:r w:rsidRPr="008F15D7">
        <w:t xml:space="preserve"> (fine weather), at any given time, the Ambient light level measured away from the sun is 60% of that measured towards the sun.  The Ambient light level towards the sunset is roughly the same as that towards zenith.  There is a time difference of 3-5 minutes to reach the same ambient light level towards the sun and away from the sun.</w:t>
      </w:r>
    </w:p>
    <w:p w14:paraId="08CF680F" w14:textId="77777777" w:rsidR="00AE572E" w:rsidRPr="008F15D7" w:rsidRDefault="00AE572E" w:rsidP="000F32B9">
      <w:pPr>
        <w:pStyle w:val="BodyText"/>
      </w:pPr>
      <w:r w:rsidRPr="008F15D7">
        <w:t>In clear conditions, a large bright moon directly in front of the daylight switch may be sufficiently bright to cause the AtoN light to be switched off if the switching level is set too low.  Increasing the switching threshold overcomes this problem.</w:t>
      </w:r>
    </w:p>
    <w:p w14:paraId="17D7B529" w14:textId="77777777" w:rsidR="00AE572E" w:rsidRPr="008F15D7" w:rsidRDefault="00AE572E" w:rsidP="000F32B9">
      <w:pPr>
        <w:pStyle w:val="BodyText"/>
      </w:pPr>
      <w:r w:rsidRPr="008F15D7">
        <w:t>In many applications, pointing the daylight switch away from the noontime sun (north in northern hemisphere) provides satisfactory performance.  For floating aids to navigation, pointing the daylight switch vertically at zenith often provides a compromise, although it is found that fitting the daylight switch within the lantern lens provides satisfactory performance on buoys in many applications.</w:t>
      </w:r>
      <w:ins w:id="101" w:author="Aivar" w:date="2016-04-13T12:53:00Z">
        <w:r w:rsidR="00113DC7">
          <w:t xml:space="preserve"> For fixed light, it is important to make sure that light form other sources or reflections </w:t>
        </w:r>
      </w:ins>
      <w:ins w:id="102" w:author="Aivar" w:date="2016-04-13T12:54:00Z">
        <w:r w:rsidR="00113DC7">
          <w:t>does not arrive at daylight switch</w:t>
        </w:r>
      </w:ins>
      <w:ins w:id="103" w:author="Aivar" w:date="2016-04-13T12:55:00Z">
        <w:r w:rsidR="00113DC7">
          <w:t xml:space="preserve"> (sensor)</w:t>
        </w:r>
      </w:ins>
      <w:ins w:id="104" w:author="Aivar" w:date="2016-04-13T12:54:00Z">
        <w:r w:rsidR="00113DC7">
          <w:t xml:space="preserve">. </w:t>
        </w:r>
      </w:ins>
      <w:ins w:id="105" w:author="Aivar" w:date="2016-04-13T12:53:00Z">
        <w:r w:rsidR="00113DC7">
          <w:t xml:space="preserve"> </w:t>
        </w:r>
      </w:ins>
    </w:p>
    <w:p w14:paraId="494D91BA" w14:textId="77777777" w:rsidR="00AE572E" w:rsidRPr="008F15D7" w:rsidRDefault="00AE572E" w:rsidP="000F32B9">
      <w:pPr>
        <w:pStyle w:val="Heading2"/>
        <w:numPr>
          <w:ilvl w:val="1"/>
          <w:numId w:val="10"/>
        </w:numPr>
        <w:jc w:val="both"/>
      </w:pPr>
      <w:bookmarkStart w:id="106" w:name="_Toc225431716"/>
      <w:bookmarkStart w:id="107" w:name="_Toc225489868"/>
      <w:bookmarkStart w:id="108" w:name="_Toc435579079"/>
      <w:bookmarkStart w:id="109" w:name="_Toc435579913"/>
      <w:bookmarkStart w:id="110" w:name="_Toc435603721"/>
      <w:r w:rsidRPr="008F15D7">
        <w:t>Effect of latitude</w:t>
      </w:r>
      <w:bookmarkEnd w:id="106"/>
      <w:bookmarkEnd w:id="107"/>
      <w:bookmarkEnd w:id="108"/>
      <w:bookmarkEnd w:id="109"/>
      <w:bookmarkEnd w:id="110"/>
      <w:r w:rsidRPr="008F15D7">
        <w:t xml:space="preserve"> </w:t>
      </w:r>
    </w:p>
    <w:p w14:paraId="3FDC7060" w14:textId="77777777" w:rsidR="00AE572E" w:rsidRPr="008F15D7" w:rsidRDefault="00AE572E" w:rsidP="000F32B9">
      <w:pPr>
        <w:pStyle w:val="BodyText"/>
      </w:pPr>
      <w:r w:rsidRPr="008F15D7">
        <w:t xml:space="preserve">The higher the latitude, the longer the time difference to reach the same </w:t>
      </w:r>
      <w:ins w:id="111" w:author="Aivar" w:date="2016-04-12T15:55:00Z">
        <w:r w:rsidR="00E53758">
          <w:t>A</w:t>
        </w:r>
        <w:r w:rsidR="00E53758" w:rsidRPr="008F15D7">
          <w:t xml:space="preserve">mbient </w:t>
        </w:r>
      </w:ins>
      <w:r w:rsidRPr="008F15D7">
        <w:t>light level at various orientations.</w:t>
      </w:r>
    </w:p>
    <w:p w14:paraId="06CFEA9F" w14:textId="77777777" w:rsidR="000F32B9" w:rsidRDefault="00AE572E" w:rsidP="000F32B9">
      <w:pPr>
        <w:pStyle w:val="BodyText"/>
      </w:pPr>
      <w:r w:rsidRPr="008F15D7">
        <w:t>Consider the civil twilight for in Table 2.6 (horizontal altitude of the sun -</w:t>
      </w:r>
      <w:del w:id="112" w:author="Aivar" w:date="2016-04-12T15:58:00Z">
        <w:r w:rsidRPr="008F15D7" w:rsidDel="0094522E">
          <w:delText xml:space="preserve"> </w:delText>
        </w:r>
      </w:del>
      <w:r w:rsidRPr="008F15D7">
        <w:t xml:space="preserve">6 degrees ~ 0 degree).  The time difference between Civil Twilight and </w:t>
      </w:r>
      <w:smartTag w:uri="urn:schemas-microsoft-com:office:smarttags" w:element="City">
        <w:smartTag w:uri="urn:schemas-microsoft-com:office:smarttags" w:element="place">
          <w:r w:rsidRPr="008F15D7">
            <w:t>Sunrise</w:t>
          </w:r>
        </w:smartTag>
      </w:smartTag>
      <w:r w:rsidRPr="008F15D7">
        <w:t xml:space="preserve"> is the shortest near the equator at about 21 minutes all the year.  At 40 degrees this increases to 30 minutes all year around.  High latitudes regions change fast with variations of seasons and longitudes.</w:t>
      </w:r>
    </w:p>
    <w:p w14:paraId="71687DC5" w14:textId="77777777" w:rsidR="000F32B9" w:rsidRDefault="000F32B9">
      <w:r>
        <w:br w:type="page"/>
      </w:r>
    </w:p>
    <w:p w14:paraId="50ADEE9E" w14:textId="77777777" w:rsidR="00AE572E" w:rsidRPr="008F15D7" w:rsidRDefault="00AE572E" w:rsidP="000F32B9">
      <w:pPr>
        <w:pStyle w:val="BodyText"/>
        <w:rPr>
          <w:b/>
          <w:iCs/>
          <w:sz w:val="20"/>
        </w:rPr>
      </w:pPr>
    </w:p>
    <w:p w14:paraId="3BA80D93" w14:textId="77777777" w:rsidR="00AE572E" w:rsidRPr="008F15D7" w:rsidRDefault="00AE572E" w:rsidP="000F32B9">
      <w:pPr>
        <w:pStyle w:val="Table"/>
        <w:jc w:val="both"/>
      </w:pPr>
      <w:bookmarkStart w:id="113" w:name="_Toc225767446"/>
      <w:bookmarkStart w:id="114" w:name="_Toc435579953"/>
      <w:bookmarkStart w:id="115" w:name="_Toc435583438"/>
      <w:r w:rsidRPr="008F15D7">
        <w:t>Period between Twilight Civil and Sunrise (elevation of the sun from -</w:t>
      </w:r>
      <w:del w:id="116" w:author="Aivar" w:date="2016-04-12T15:58:00Z">
        <w:r w:rsidRPr="008F15D7" w:rsidDel="0094522E">
          <w:delText xml:space="preserve"> </w:delText>
        </w:r>
      </w:del>
      <w:r w:rsidRPr="008F15D7">
        <w:t>6°~ 0°)</w:t>
      </w:r>
      <w:bookmarkEnd w:id="113"/>
      <w:bookmarkEnd w:id="114"/>
      <w:bookmarkEnd w:id="115"/>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8"/>
        <w:gridCol w:w="999"/>
        <w:gridCol w:w="998"/>
        <w:gridCol w:w="912"/>
        <w:gridCol w:w="998"/>
        <w:gridCol w:w="998"/>
        <w:gridCol w:w="889"/>
        <w:gridCol w:w="998"/>
        <w:gridCol w:w="998"/>
        <w:gridCol w:w="887"/>
        <w:gridCol w:w="6"/>
      </w:tblGrid>
      <w:tr w:rsidR="00FF222E" w:rsidRPr="00F044DE" w14:paraId="5CAD2FDD" w14:textId="77777777" w:rsidTr="00A91898">
        <w:trPr>
          <w:cantSplit/>
          <w:trHeight w:val="688"/>
        </w:trPr>
        <w:tc>
          <w:tcPr>
            <w:tcW w:w="431" w:type="pct"/>
            <w:vAlign w:val="bottom"/>
          </w:tcPr>
          <w:p w14:paraId="391D82A4" w14:textId="77777777" w:rsidR="00FF222E" w:rsidRPr="00F044DE" w:rsidRDefault="00FF222E" w:rsidP="000F32B9">
            <w:pPr>
              <w:tabs>
                <w:tab w:val="right" w:leader="dot" w:pos="9000"/>
              </w:tabs>
              <w:jc w:val="both"/>
              <w:rPr>
                <w:sz w:val="18"/>
              </w:rPr>
            </w:pPr>
          </w:p>
        </w:tc>
        <w:tc>
          <w:tcPr>
            <w:tcW w:w="1531" w:type="pct"/>
            <w:gridSpan w:val="3"/>
            <w:vAlign w:val="bottom"/>
          </w:tcPr>
          <w:p w14:paraId="3C2996EF" w14:textId="77777777" w:rsidR="00FF222E" w:rsidRPr="00F044DE" w:rsidRDefault="00FF222E" w:rsidP="000F32B9">
            <w:pPr>
              <w:tabs>
                <w:tab w:val="right" w:leader="dot" w:pos="9000"/>
              </w:tabs>
              <w:jc w:val="both"/>
              <w:rPr>
                <w:b/>
                <w:bCs/>
                <w:sz w:val="18"/>
              </w:rPr>
            </w:pPr>
            <w:r w:rsidRPr="00F044DE">
              <w:rPr>
                <w:b/>
                <w:bCs/>
                <w:sz w:val="18"/>
              </w:rPr>
              <w:t>2001-06-21</w:t>
            </w:r>
          </w:p>
          <w:p w14:paraId="229021FF" w14:textId="77777777" w:rsidR="00FF222E" w:rsidRPr="00F044DE" w:rsidRDefault="00FF222E" w:rsidP="000F32B9">
            <w:pPr>
              <w:tabs>
                <w:tab w:val="right" w:leader="dot" w:pos="9000"/>
              </w:tabs>
              <w:jc w:val="both"/>
              <w:rPr>
                <w:b/>
                <w:bCs/>
                <w:sz w:val="18"/>
              </w:rPr>
            </w:pPr>
            <w:r w:rsidRPr="00F044DE">
              <w:rPr>
                <w:b/>
                <w:bCs/>
                <w:sz w:val="18"/>
              </w:rPr>
              <w:t>Midsummer</w:t>
            </w:r>
          </w:p>
        </w:tc>
        <w:tc>
          <w:tcPr>
            <w:tcW w:w="1518" w:type="pct"/>
            <w:gridSpan w:val="3"/>
            <w:vAlign w:val="bottom"/>
          </w:tcPr>
          <w:p w14:paraId="0E74FEF1" w14:textId="77777777" w:rsidR="00FF222E" w:rsidRPr="00F044DE" w:rsidRDefault="00FF222E" w:rsidP="000F32B9">
            <w:pPr>
              <w:tabs>
                <w:tab w:val="right" w:leader="dot" w:pos="9000"/>
              </w:tabs>
              <w:jc w:val="both"/>
              <w:rPr>
                <w:b/>
                <w:bCs/>
                <w:sz w:val="18"/>
              </w:rPr>
            </w:pPr>
            <w:r w:rsidRPr="00F044DE">
              <w:rPr>
                <w:b/>
                <w:bCs/>
                <w:sz w:val="18"/>
              </w:rPr>
              <w:t>2001-09-22</w:t>
            </w:r>
          </w:p>
          <w:p w14:paraId="39652C15" w14:textId="77777777" w:rsidR="00FF222E" w:rsidRPr="00F044DE" w:rsidRDefault="00FF222E" w:rsidP="000F32B9">
            <w:pPr>
              <w:tabs>
                <w:tab w:val="right" w:leader="dot" w:pos="9000"/>
              </w:tabs>
              <w:jc w:val="both"/>
              <w:rPr>
                <w:b/>
                <w:bCs/>
                <w:sz w:val="18"/>
              </w:rPr>
            </w:pPr>
            <w:r w:rsidRPr="00F044DE">
              <w:rPr>
                <w:b/>
                <w:bCs/>
                <w:sz w:val="18"/>
              </w:rPr>
              <w:t>the autumnal equinox</w:t>
            </w:r>
          </w:p>
        </w:tc>
        <w:tc>
          <w:tcPr>
            <w:tcW w:w="1518" w:type="pct"/>
            <w:gridSpan w:val="4"/>
            <w:vAlign w:val="bottom"/>
          </w:tcPr>
          <w:p w14:paraId="7958F4DF" w14:textId="77777777" w:rsidR="00FF222E" w:rsidRPr="00F044DE" w:rsidRDefault="00FF222E" w:rsidP="000F32B9">
            <w:pPr>
              <w:tabs>
                <w:tab w:val="right" w:leader="dot" w:pos="9000"/>
              </w:tabs>
              <w:jc w:val="both"/>
              <w:rPr>
                <w:b/>
                <w:bCs/>
                <w:sz w:val="18"/>
              </w:rPr>
            </w:pPr>
            <w:r w:rsidRPr="00F044DE">
              <w:rPr>
                <w:b/>
                <w:bCs/>
                <w:sz w:val="18"/>
              </w:rPr>
              <w:t>2001-12-21</w:t>
            </w:r>
          </w:p>
          <w:p w14:paraId="64B707A5" w14:textId="77777777" w:rsidR="00FF222E" w:rsidRPr="00F044DE" w:rsidRDefault="00FF222E" w:rsidP="000F32B9">
            <w:pPr>
              <w:tabs>
                <w:tab w:val="right" w:leader="dot" w:pos="9000"/>
              </w:tabs>
              <w:jc w:val="both"/>
              <w:rPr>
                <w:b/>
                <w:bCs/>
                <w:sz w:val="18"/>
              </w:rPr>
            </w:pPr>
            <w:r w:rsidRPr="00F044DE">
              <w:rPr>
                <w:b/>
                <w:bCs/>
                <w:sz w:val="18"/>
              </w:rPr>
              <w:t>midwinter</w:t>
            </w:r>
          </w:p>
        </w:tc>
      </w:tr>
      <w:tr w:rsidR="00A91898" w:rsidRPr="00F044DE" w14:paraId="1BAE9D51" w14:textId="77777777" w:rsidTr="00A91898">
        <w:trPr>
          <w:gridAfter w:val="1"/>
          <w:wAfter w:w="4" w:type="pct"/>
          <w:trHeight w:hRule="exact" w:val="651"/>
        </w:trPr>
        <w:tc>
          <w:tcPr>
            <w:tcW w:w="431" w:type="pct"/>
          </w:tcPr>
          <w:p w14:paraId="7B1212D7" w14:textId="77777777" w:rsidR="00FF222E" w:rsidRPr="00F044DE" w:rsidRDefault="00FF222E" w:rsidP="000F32B9">
            <w:pPr>
              <w:tabs>
                <w:tab w:val="right" w:leader="dot" w:pos="9000"/>
              </w:tabs>
              <w:jc w:val="both"/>
              <w:rPr>
                <w:sz w:val="18"/>
              </w:rPr>
            </w:pPr>
            <w:r w:rsidRPr="00F044DE">
              <w:rPr>
                <w:sz w:val="18"/>
              </w:rPr>
              <w:t>Lat.</w:t>
            </w:r>
          </w:p>
        </w:tc>
        <w:tc>
          <w:tcPr>
            <w:tcW w:w="526" w:type="pct"/>
          </w:tcPr>
          <w:p w14:paraId="7F69AEF9" w14:textId="77777777" w:rsidR="00FF222E" w:rsidRPr="00F044DE" w:rsidRDefault="00FF222E" w:rsidP="000F32B9">
            <w:pPr>
              <w:tabs>
                <w:tab w:val="right" w:leader="dot" w:pos="9000"/>
              </w:tabs>
              <w:jc w:val="both"/>
              <w:rPr>
                <w:sz w:val="18"/>
              </w:rPr>
            </w:pPr>
            <w:r w:rsidRPr="00F044DE">
              <w:rPr>
                <w:sz w:val="18"/>
              </w:rPr>
              <w:t>Twilight Civil</w:t>
            </w:r>
          </w:p>
        </w:tc>
        <w:tc>
          <w:tcPr>
            <w:tcW w:w="525" w:type="pct"/>
          </w:tcPr>
          <w:p w14:paraId="146A83D1" w14:textId="77777777" w:rsidR="00FF222E" w:rsidRPr="00F044DE" w:rsidRDefault="00FF222E" w:rsidP="000F32B9">
            <w:pPr>
              <w:tabs>
                <w:tab w:val="right" w:leader="dot" w:pos="9000"/>
              </w:tabs>
              <w:jc w:val="both"/>
              <w:rPr>
                <w:sz w:val="18"/>
              </w:rPr>
            </w:pPr>
            <w:r w:rsidRPr="00F044DE">
              <w:rPr>
                <w:sz w:val="18"/>
              </w:rPr>
              <w:t>Sunrise</w:t>
            </w:r>
          </w:p>
        </w:tc>
        <w:tc>
          <w:tcPr>
            <w:tcW w:w="479" w:type="pct"/>
          </w:tcPr>
          <w:p w14:paraId="554F980E" w14:textId="77777777" w:rsidR="00FF222E" w:rsidRPr="00F044DE" w:rsidRDefault="00FF222E" w:rsidP="000F32B9">
            <w:pPr>
              <w:tabs>
                <w:tab w:val="right" w:leader="dot" w:pos="9000"/>
              </w:tabs>
              <w:jc w:val="both"/>
              <w:rPr>
                <w:sz w:val="18"/>
              </w:rPr>
            </w:pPr>
            <w:r w:rsidRPr="00F044DE">
              <w:rPr>
                <w:sz w:val="18"/>
              </w:rPr>
              <w:t>Period</w:t>
            </w:r>
          </w:p>
        </w:tc>
        <w:tc>
          <w:tcPr>
            <w:tcW w:w="525" w:type="pct"/>
          </w:tcPr>
          <w:p w14:paraId="69893497" w14:textId="77777777" w:rsidR="00FF222E" w:rsidRPr="00F044DE" w:rsidRDefault="00FF222E" w:rsidP="000F32B9">
            <w:pPr>
              <w:tabs>
                <w:tab w:val="right" w:leader="dot" w:pos="9000"/>
              </w:tabs>
              <w:jc w:val="both"/>
              <w:rPr>
                <w:sz w:val="18"/>
              </w:rPr>
            </w:pPr>
            <w:r w:rsidRPr="00F044DE">
              <w:rPr>
                <w:sz w:val="18"/>
              </w:rPr>
              <w:t>Twilight Civil</w:t>
            </w:r>
          </w:p>
        </w:tc>
        <w:tc>
          <w:tcPr>
            <w:tcW w:w="525" w:type="pct"/>
          </w:tcPr>
          <w:p w14:paraId="4FB36716" w14:textId="77777777" w:rsidR="00FF222E" w:rsidRPr="00F044DE" w:rsidRDefault="00FF222E" w:rsidP="000F32B9">
            <w:pPr>
              <w:tabs>
                <w:tab w:val="right" w:leader="dot" w:pos="9000"/>
              </w:tabs>
              <w:jc w:val="both"/>
              <w:rPr>
                <w:sz w:val="18"/>
              </w:rPr>
            </w:pPr>
            <w:r w:rsidRPr="00F044DE">
              <w:rPr>
                <w:sz w:val="18"/>
              </w:rPr>
              <w:t>Sunrise</w:t>
            </w:r>
          </w:p>
        </w:tc>
        <w:tc>
          <w:tcPr>
            <w:tcW w:w="467" w:type="pct"/>
          </w:tcPr>
          <w:p w14:paraId="308695DA" w14:textId="77777777" w:rsidR="00FF222E" w:rsidRPr="00F044DE" w:rsidRDefault="00FF222E" w:rsidP="000F32B9">
            <w:pPr>
              <w:tabs>
                <w:tab w:val="right" w:leader="dot" w:pos="9000"/>
              </w:tabs>
              <w:jc w:val="both"/>
              <w:rPr>
                <w:sz w:val="18"/>
              </w:rPr>
            </w:pPr>
            <w:r w:rsidRPr="00F044DE">
              <w:rPr>
                <w:sz w:val="18"/>
              </w:rPr>
              <w:t>period</w:t>
            </w:r>
          </w:p>
        </w:tc>
        <w:tc>
          <w:tcPr>
            <w:tcW w:w="525" w:type="pct"/>
          </w:tcPr>
          <w:p w14:paraId="362FA463" w14:textId="77777777" w:rsidR="00FF222E" w:rsidRPr="00F044DE" w:rsidRDefault="00FF222E" w:rsidP="000F32B9">
            <w:pPr>
              <w:tabs>
                <w:tab w:val="right" w:leader="dot" w:pos="9000"/>
              </w:tabs>
              <w:jc w:val="both"/>
              <w:rPr>
                <w:sz w:val="18"/>
              </w:rPr>
            </w:pPr>
            <w:r w:rsidRPr="00F044DE">
              <w:rPr>
                <w:sz w:val="18"/>
              </w:rPr>
              <w:t>Twilight Civil</w:t>
            </w:r>
          </w:p>
        </w:tc>
        <w:tc>
          <w:tcPr>
            <w:tcW w:w="525" w:type="pct"/>
          </w:tcPr>
          <w:p w14:paraId="5CC23BC9" w14:textId="77777777" w:rsidR="00FF222E" w:rsidRPr="00F044DE" w:rsidRDefault="00FF222E" w:rsidP="000F32B9">
            <w:pPr>
              <w:tabs>
                <w:tab w:val="right" w:leader="dot" w:pos="9000"/>
              </w:tabs>
              <w:jc w:val="both"/>
              <w:rPr>
                <w:sz w:val="18"/>
              </w:rPr>
            </w:pPr>
            <w:smartTag w:uri="urn:schemas-microsoft-com:office:smarttags" w:element="City">
              <w:smartTag w:uri="urn:schemas-microsoft-com:office:smarttags" w:element="place">
                <w:r w:rsidRPr="00F044DE">
                  <w:rPr>
                    <w:sz w:val="18"/>
                  </w:rPr>
                  <w:t>Sunrise</w:t>
                </w:r>
              </w:smartTag>
            </w:smartTag>
          </w:p>
        </w:tc>
        <w:tc>
          <w:tcPr>
            <w:tcW w:w="467" w:type="pct"/>
          </w:tcPr>
          <w:p w14:paraId="227C7559" w14:textId="77777777" w:rsidR="00FF222E" w:rsidRPr="00F044DE" w:rsidRDefault="00FF222E" w:rsidP="000F32B9">
            <w:pPr>
              <w:tabs>
                <w:tab w:val="right" w:leader="dot" w:pos="9000"/>
              </w:tabs>
              <w:jc w:val="both"/>
              <w:rPr>
                <w:sz w:val="18"/>
              </w:rPr>
            </w:pPr>
            <w:r w:rsidRPr="00F044DE">
              <w:rPr>
                <w:sz w:val="18"/>
              </w:rPr>
              <w:t>period</w:t>
            </w:r>
          </w:p>
        </w:tc>
      </w:tr>
      <w:tr w:rsidR="00A91898" w:rsidRPr="00F044DE" w14:paraId="529212CD" w14:textId="77777777" w:rsidTr="00A91898">
        <w:trPr>
          <w:gridAfter w:val="1"/>
          <w:wAfter w:w="4" w:type="pct"/>
          <w:trHeight w:hRule="exact" w:val="327"/>
        </w:trPr>
        <w:tc>
          <w:tcPr>
            <w:tcW w:w="431" w:type="pct"/>
            <w:vAlign w:val="bottom"/>
          </w:tcPr>
          <w:p w14:paraId="14D5F8EE" w14:textId="77777777" w:rsidR="00FF222E" w:rsidRPr="00F044DE" w:rsidRDefault="00FF222E" w:rsidP="000F32B9">
            <w:pPr>
              <w:tabs>
                <w:tab w:val="right" w:leader="dot" w:pos="9000"/>
              </w:tabs>
              <w:ind w:firstLineChars="200" w:firstLine="360"/>
              <w:jc w:val="both"/>
              <w:rPr>
                <w:sz w:val="18"/>
              </w:rPr>
            </w:pPr>
            <w:r w:rsidRPr="00F044DE">
              <w:rPr>
                <w:sz w:val="18"/>
              </w:rPr>
              <w:t>°</w:t>
            </w:r>
          </w:p>
        </w:tc>
        <w:tc>
          <w:tcPr>
            <w:tcW w:w="526" w:type="pct"/>
            <w:vAlign w:val="bottom"/>
          </w:tcPr>
          <w:p w14:paraId="6FBB8764" w14:textId="77777777" w:rsidR="00FF222E" w:rsidRPr="00F044DE" w:rsidRDefault="00FF222E" w:rsidP="000F32B9">
            <w:pPr>
              <w:tabs>
                <w:tab w:val="right" w:leader="dot" w:pos="9000"/>
              </w:tabs>
              <w:jc w:val="both"/>
              <w:rPr>
                <w:sz w:val="18"/>
              </w:rPr>
            </w:pPr>
            <w:r w:rsidRPr="00F044DE">
              <w:rPr>
                <w:sz w:val="18"/>
              </w:rPr>
              <w:t>h  m</w:t>
            </w:r>
          </w:p>
        </w:tc>
        <w:tc>
          <w:tcPr>
            <w:tcW w:w="525" w:type="pct"/>
            <w:vAlign w:val="bottom"/>
          </w:tcPr>
          <w:p w14:paraId="08460BBB" w14:textId="77777777" w:rsidR="00FF222E" w:rsidRPr="00F044DE" w:rsidRDefault="00FF222E" w:rsidP="000F32B9">
            <w:pPr>
              <w:tabs>
                <w:tab w:val="right" w:leader="dot" w:pos="9000"/>
              </w:tabs>
              <w:jc w:val="both"/>
              <w:rPr>
                <w:b/>
                <w:bCs/>
                <w:sz w:val="18"/>
              </w:rPr>
            </w:pPr>
            <w:r w:rsidRPr="00F044DE">
              <w:rPr>
                <w:sz w:val="18"/>
              </w:rPr>
              <w:t>h  m</w:t>
            </w:r>
          </w:p>
        </w:tc>
        <w:tc>
          <w:tcPr>
            <w:tcW w:w="479" w:type="pct"/>
            <w:vAlign w:val="bottom"/>
          </w:tcPr>
          <w:p w14:paraId="023CB6EA" w14:textId="77777777" w:rsidR="00FF222E" w:rsidRPr="00F044DE" w:rsidRDefault="00FF222E" w:rsidP="000F32B9">
            <w:pPr>
              <w:pStyle w:val="FootnoteText"/>
              <w:tabs>
                <w:tab w:val="right" w:leader="dot" w:pos="9000"/>
              </w:tabs>
              <w:jc w:val="both"/>
              <w:rPr>
                <w:rFonts w:ascii="Times New Roman" w:hAnsi="Times New Roman"/>
                <w:szCs w:val="24"/>
              </w:rPr>
            </w:pPr>
            <w:r w:rsidRPr="00F044DE">
              <w:rPr>
                <w:rFonts w:ascii="Times New Roman" w:hAnsi="Times New Roman"/>
                <w:szCs w:val="24"/>
              </w:rPr>
              <w:t>M</w:t>
            </w:r>
          </w:p>
        </w:tc>
        <w:tc>
          <w:tcPr>
            <w:tcW w:w="525" w:type="pct"/>
            <w:vAlign w:val="bottom"/>
          </w:tcPr>
          <w:p w14:paraId="6E41E866" w14:textId="77777777" w:rsidR="00FF222E" w:rsidRPr="00F044DE" w:rsidRDefault="00FF222E" w:rsidP="000F32B9">
            <w:pPr>
              <w:tabs>
                <w:tab w:val="right" w:leader="dot" w:pos="9000"/>
              </w:tabs>
              <w:jc w:val="both"/>
              <w:rPr>
                <w:sz w:val="18"/>
              </w:rPr>
            </w:pPr>
            <w:r w:rsidRPr="00F044DE">
              <w:rPr>
                <w:sz w:val="18"/>
              </w:rPr>
              <w:t>h  m</w:t>
            </w:r>
          </w:p>
        </w:tc>
        <w:tc>
          <w:tcPr>
            <w:tcW w:w="525" w:type="pct"/>
            <w:vAlign w:val="bottom"/>
          </w:tcPr>
          <w:p w14:paraId="717D9680" w14:textId="77777777" w:rsidR="00FF222E" w:rsidRPr="00F044DE" w:rsidRDefault="00FF222E" w:rsidP="000F32B9">
            <w:pPr>
              <w:tabs>
                <w:tab w:val="right" w:leader="dot" w:pos="9000"/>
              </w:tabs>
              <w:jc w:val="both"/>
              <w:rPr>
                <w:sz w:val="18"/>
              </w:rPr>
            </w:pPr>
            <w:r w:rsidRPr="00F044DE">
              <w:rPr>
                <w:sz w:val="18"/>
              </w:rPr>
              <w:t>h  m</w:t>
            </w:r>
          </w:p>
        </w:tc>
        <w:tc>
          <w:tcPr>
            <w:tcW w:w="467" w:type="pct"/>
            <w:vAlign w:val="bottom"/>
          </w:tcPr>
          <w:p w14:paraId="7A03B098" w14:textId="77777777" w:rsidR="00FF222E" w:rsidRPr="00F044DE" w:rsidRDefault="00FF222E" w:rsidP="000F32B9">
            <w:pPr>
              <w:tabs>
                <w:tab w:val="right" w:leader="dot" w:pos="9000"/>
              </w:tabs>
              <w:jc w:val="both"/>
              <w:rPr>
                <w:sz w:val="18"/>
              </w:rPr>
            </w:pPr>
          </w:p>
        </w:tc>
        <w:tc>
          <w:tcPr>
            <w:tcW w:w="525" w:type="pct"/>
            <w:vAlign w:val="bottom"/>
          </w:tcPr>
          <w:p w14:paraId="7A9AC069" w14:textId="77777777" w:rsidR="00FF222E" w:rsidRPr="00F044DE" w:rsidRDefault="00FF222E" w:rsidP="000F32B9">
            <w:pPr>
              <w:tabs>
                <w:tab w:val="right" w:leader="dot" w:pos="9000"/>
              </w:tabs>
              <w:jc w:val="both"/>
              <w:rPr>
                <w:sz w:val="18"/>
              </w:rPr>
            </w:pPr>
            <w:r w:rsidRPr="00F044DE">
              <w:rPr>
                <w:sz w:val="18"/>
              </w:rPr>
              <w:t>h  m</w:t>
            </w:r>
          </w:p>
        </w:tc>
        <w:tc>
          <w:tcPr>
            <w:tcW w:w="525" w:type="pct"/>
            <w:vAlign w:val="bottom"/>
          </w:tcPr>
          <w:p w14:paraId="1DD46C77" w14:textId="77777777" w:rsidR="00FF222E" w:rsidRPr="00F044DE" w:rsidRDefault="00FF222E" w:rsidP="000F32B9">
            <w:pPr>
              <w:tabs>
                <w:tab w:val="right" w:leader="dot" w:pos="9000"/>
              </w:tabs>
              <w:jc w:val="both"/>
              <w:rPr>
                <w:sz w:val="18"/>
              </w:rPr>
            </w:pPr>
            <w:r w:rsidRPr="00F044DE">
              <w:rPr>
                <w:sz w:val="18"/>
              </w:rPr>
              <w:t>h  m</w:t>
            </w:r>
          </w:p>
        </w:tc>
        <w:tc>
          <w:tcPr>
            <w:tcW w:w="467" w:type="pct"/>
            <w:vAlign w:val="bottom"/>
          </w:tcPr>
          <w:p w14:paraId="7951CF7E" w14:textId="77777777" w:rsidR="00FF222E" w:rsidRPr="00F044DE" w:rsidRDefault="00FF222E" w:rsidP="000F32B9">
            <w:pPr>
              <w:tabs>
                <w:tab w:val="right" w:leader="dot" w:pos="9000"/>
              </w:tabs>
              <w:jc w:val="both"/>
              <w:rPr>
                <w:sz w:val="18"/>
              </w:rPr>
            </w:pPr>
            <w:r w:rsidRPr="00F044DE">
              <w:rPr>
                <w:sz w:val="18"/>
              </w:rPr>
              <w:t>m</w:t>
            </w:r>
          </w:p>
        </w:tc>
      </w:tr>
      <w:tr w:rsidR="00A91898" w:rsidRPr="00F044DE" w14:paraId="1FF81C4D" w14:textId="77777777" w:rsidTr="00A91898">
        <w:trPr>
          <w:gridAfter w:val="1"/>
          <w:wAfter w:w="4" w:type="pct"/>
          <w:trHeight w:hRule="exact" w:val="327"/>
        </w:trPr>
        <w:tc>
          <w:tcPr>
            <w:tcW w:w="431" w:type="pct"/>
            <w:vAlign w:val="bottom"/>
          </w:tcPr>
          <w:p w14:paraId="48E83064" w14:textId="77777777" w:rsidR="00FF222E" w:rsidRPr="00F044DE" w:rsidRDefault="00FF222E" w:rsidP="000F32B9">
            <w:pPr>
              <w:tabs>
                <w:tab w:val="right" w:leader="dot" w:pos="9000"/>
              </w:tabs>
              <w:jc w:val="both"/>
              <w:rPr>
                <w:sz w:val="18"/>
              </w:rPr>
            </w:pPr>
            <w:r w:rsidRPr="00F044DE">
              <w:rPr>
                <w:sz w:val="18"/>
              </w:rPr>
              <w:t>N70°</w:t>
            </w:r>
          </w:p>
        </w:tc>
        <w:tc>
          <w:tcPr>
            <w:tcW w:w="526" w:type="pct"/>
            <w:vAlign w:val="bottom"/>
          </w:tcPr>
          <w:p w14:paraId="0E955814" w14:textId="77777777" w:rsidR="00FF222E" w:rsidRPr="00F044DE" w:rsidRDefault="00FF222E" w:rsidP="000F32B9">
            <w:pPr>
              <w:tabs>
                <w:tab w:val="right" w:leader="dot" w:pos="9000"/>
              </w:tabs>
              <w:jc w:val="both"/>
              <w:rPr>
                <w:sz w:val="18"/>
              </w:rPr>
            </w:pPr>
            <w:r w:rsidRPr="00F044DE">
              <w:rPr>
                <w:sz w:val="18"/>
              </w:rPr>
              <w:t>□</w:t>
            </w:r>
          </w:p>
        </w:tc>
        <w:tc>
          <w:tcPr>
            <w:tcW w:w="525" w:type="pct"/>
            <w:vAlign w:val="bottom"/>
          </w:tcPr>
          <w:p w14:paraId="1260B263" w14:textId="77777777" w:rsidR="00FF222E" w:rsidRPr="00F044DE" w:rsidRDefault="00FF222E" w:rsidP="000F32B9">
            <w:pPr>
              <w:tabs>
                <w:tab w:val="right" w:leader="dot" w:pos="9000"/>
              </w:tabs>
              <w:jc w:val="both"/>
              <w:rPr>
                <w:sz w:val="18"/>
              </w:rPr>
            </w:pPr>
            <w:r w:rsidRPr="00F044DE">
              <w:rPr>
                <w:sz w:val="18"/>
              </w:rPr>
              <w:t>□</w:t>
            </w:r>
          </w:p>
        </w:tc>
        <w:tc>
          <w:tcPr>
            <w:tcW w:w="479" w:type="pct"/>
            <w:vAlign w:val="bottom"/>
          </w:tcPr>
          <w:p w14:paraId="22A83F82" w14:textId="77777777" w:rsidR="00FF222E" w:rsidRPr="00F044DE" w:rsidRDefault="00FF222E" w:rsidP="000F32B9">
            <w:pPr>
              <w:tabs>
                <w:tab w:val="right" w:leader="dot" w:pos="9000"/>
              </w:tabs>
              <w:jc w:val="both"/>
              <w:rPr>
                <w:sz w:val="18"/>
              </w:rPr>
            </w:pPr>
          </w:p>
        </w:tc>
        <w:tc>
          <w:tcPr>
            <w:tcW w:w="525" w:type="pct"/>
            <w:vAlign w:val="bottom"/>
          </w:tcPr>
          <w:p w14:paraId="2B9912E7" w14:textId="77777777" w:rsidR="00FF222E" w:rsidRPr="00F044DE" w:rsidRDefault="00FF222E" w:rsidP="000F32B9">
            <w:pPr>
              <w:tabs>
                <w:tab w:val="right" w:leader="dot" w:pos="9000"/>
              </w:tabs>
              <w:jc w:val="both"/>
              <w:rPr>
                <w:sz w:val="18"/>
              </w:rPr>
            </w:pPr>
            <w:r w:rsidRPr="00F044DE">
              <w:rPr>
                <w:sz w:val="18"/>
              </w:rPr>
              <w:t>0442</w:t>
            </w:r>
          </w:p>
        </w:tc>
        <w:tc>
          <w:tcPr>
            <w:tcW w:w="525" w:type="pct"/>
            <w:vAlign w:val="bottom"/>
          </w:tcPr>
          <w:p w14:paraId="2A76F5FF" w14:textId="77777777" w:rsidR="00FF222E" w:rsidRPr="00F044DE" w:rsidRDefault="00FF222E" w:rsidP="000F32B9">
            <w:pPr>
              <w:tabs>
                <w:tab w:val="right" w:leader="dot" w:pos="9000"/>
              </w:tabs>
              <w:jc w:val="both"/>
              <w:rPr>
                <w:sz w:val="18"/>
              </w:rPr>
            </w:pPr>
            <w:r w:rsidRPr="00F044DE">
              <w:rPr>
                <w:sz w:val="18"/>
              </w:rPr>
              <w:t>0540</w:t>
            </w:r>
          </w:p>
        </w:tc>
        <w:tc>
          <w:tcPr>
            <w:tcW w:w="467" w:type="pct"/>
            <w:vAlign w:val="bottom"/>
          </w:tcPr>
          <w:p w14:paraId="30C7F574" w14:textId="77777777" w:rsidR="00FF222E" w:rsidRPr="00F044DE" w:rsidRDefault="00FF222E" w:rsidP="000F32B9">
            <w:pPr>
              <w:tabs>
                <w:tab w:val="right" w:leader="dot" w:pos="9000"/>
              </w:tabs>
              <w:jc w:val="both"/>
              <w:rPr>
                <w:sz w:val="18"/>
              </w:rPr>
            </w:pPr>
            <w:r w:rsidRPr="00F044DE">
              <w:rPr>
                <w:sz w:val="18"/>
              </w:rPr>
              <w:t>58</w:t>
            </w:r>
          </w:p>
        </w:tc>
        <w:tc>
          <w:tcPr>
            <w:tcW w:w="525" w:type="pct"/>
            <w:vAlign w:val="bottom"/>
          </w:tcPr>
          <w:p w14:paraId="0220375D" w14:textId="77777777" w:rsidR="00FF222E" w:rsidRPr="00F044DE" w:rsidRDefault="00FF222E" w:rsidP="000F32B9">
            <w:pPr>
              <w:tabs>
                <w:tab w:val="right" w:leader="dot" w:pos="9000"/>
              </w:tabs>
              <w:jc w:val="both"/>
              <w:rPr>
                <w:sz w:val="18"/>
              </w:rPr>
            </w:pPr>
            <w:r w:rsidRPr="00F044DE">
              <w:rPr>
                <w:rFonts w:ascii="SimSun" w:hAnsi="SimSun"/>
                <w:sz w:val="18"/>
              </w:rPr>
              <w:t>■</w:t>
            </w:r>
          </w:p>
        </w:tc>
        <w:tc>
          <w:tcPr>
            <w:tcW w:w="525" w:type="pct"/>
            <w:vAlign w:val="bottom"/>
          </w:tcPr>
          <w:p w14:paraId="28F8A48E" w14:textId="77777777" w:rsidR="00FF222E" w:rsidRPr="00F044DE" w:rsidRDefault="00FF222E" w:rsidP="000F32B9">
            <w:pPr>
              <w:tabs>
                <w:tab w:val="right" w:leader="dot" w:pos="9000"/>
              </w:tabs>
              <w:jc w:val="both"/>
              <w:rPr>
                <w:sz w:val="18"/>
              </w:rPr>
            </w:pPr>
            <w:r w:rsidRPr="00F044DE">
              <w:rPr>
                <w:rFonts w:ascii="SimSun" w:hAnsi="SimSun"/>
                <w:sz w:val="18"/>
              </w:rPr>
              <w:t>■</w:t>
            </w:r>
          </w:p>
        </w:tc>
        <w:tc>
          <w:tcPr>
            <w:tcW w:w="467" w:type="pct"/>
            <w:vAlign w:val="bottom"/>
          </w:tcPr>
          <w:p w14:paraId="65CDB726" w14:textId="77777777" w:rsidR="00FF222E" w:rsidRPr="00F044DE" w:rsidRDefault="00FF222E" w:rsidP="000F32B9">
            <w:pPr>
              <w:tabs>
                <w:tab w:val="right" w:leader="dot" w:pos="9000"/>
              </w:tabs>
              <w:jc w:val="both"/>
              <w:rPr>
                <w:sz w:val="18"/>
              </w:rPr>
            </w:pPr>
          </w:p>
        </w:tc>
      </w:tr>
      <w:tr w:rsidR="00A91898" w:rsidRPr="00F044DE" w14:paraId="3942C4E4" w14:textId="77777777" w:rsidTr="00A91898">
        <w:trPr>
          <w:gridAfter w:val="1"/>
          <w:wAfter w:w="4" w:type="pct"/>
          <w:trHeight w:hRule="exact" w:val="327"/>
        </w:trPr>
        <w:tc>
          <w:tcPr>
            <w:tcW w:w="431" w:type="pct"/>
            <w:vAlign w:val="bottom"/>
          </w:tcPr>
          <w:p w14:paraId="0C62743E" w14:textId="77777777" w:rsidR="00FF222E" w:rsidRPr="00F044DE" w:rsidRDefault="00FF222E" w:rsidP="000F32B9">
            <w:pPr>
              <w:tabs>
                <w:tab w:val="right" w:leader="dot" w:pos="9000"/>
              </w:tabs>
              <w:jc w:val="both"/>
              <w:rPr>
                <w:sz w:val="18"/>
              </w:rPr>
            </w:pPr>
            <w:r w:rsidRPr="00F044DE">
              <w:rPr>
                <w:sz w:val="18"/>
              </w:rPr>
              <w:t>N66°</w:t>
            </w:r>
          </w:p>
        </w:tc>
        <w:tc>
          <w:tcPr>
            <w:tcW w:w="526" w:type="pct"/>
            <w:vAlign w:val="bottom"/>
          </w:tcPr>
          <w:p w14:paraId="38121FD4" w14:textId="77777777" w:rsidR="00FF222E" w:rsidRPr="00F044DE" w:rsidRDefault="00FF222E" w:rsidP="000F32B9">
            <w:pPr>
              <w:tabs>
                <w:tab w:val="right" w:leader="dot" w:pos="9000"/>
              </w:tabs>
              <w:jc w:val="both"/>
              <w:rPr>
                <w:color w:val="000000"/>
                <w:sz w:val="18"/>
              </w:rPr>
            </w:pPr>
            <w:r w:rsidRPr="00F044DE">
              <w:rPr>
                <w:sz w:val="18"/>
              </w:rPr>
              <w:t>□</w:t>
            </w:r>
          </w:p>
        </w:tc>
        <w:tc>
          <w:tcPr>
            <w:tcW w:w="525" w:type="pct"/>
            <w:vAlign w:val="bottom"/>
          </w:tcPr>
          <w:p w14:paraId="2A5BCF6D" w14:textId="77777777" w:rsidR="00FF222E" w:rsidRPr="00F044DE" w:rsidRDefault="00FF222E" w:rsidP="000F32B9">
            <w:pPr>
              <w:tabs>
                <w:tab w:val="right" w:leader="dot" w:pos="9000"/>
              </w:tabs>
              <w:jc w:val="both"/>
              <w:rPr>
                <w:sz w:val="18"/>
              </w:rPr>
            </w:pPr>
            <w:r w:rsidRPr="00F044DE">
              <w:rPr>
                <w:sz w:val="18"/>
              </w:rPr>
              <w:t>□</w:t>
            </w:r>
          </w:p>
        </w:tc>
        <w:tc>
          <w:tcPr>
            <w:tcW w:w="479" w:type="pct"/>
            <w:vAlign w:val="bottom"/>
          </w:tcPr>
          <w:p w14:paraId="1F31400C" w14:textId="77777777" w:rsidR="00FF222E" w:rsidRPr="00F044DE" w:rsidRDefault="00FF222E" w:rsidP="000F32B9">
            <w:pPr>
              <w:tabs>
                <w:tab w:val="right" w:leader="dot" w:pos="9000"/>
              </w:tabs>
              <w:jc w:val="both"/>
              <w:rPr>
                <w:sz w:val="18"/>
              </w:rPr>
            </w:pPr>
          </w:p>
        </w:tc>
        <w:tc>
          <w:tcPr>
            <w:tcW w:w="525" w:type="pct"/>
            <w:vAlign w:val="bottom"/>
          </w:tcPr>
          <w:p w14:paraId="3F72CFB8" w14:textId="77777777" w:rsidR="00FF222E" w:rsidRPr="00F044DE" w:rsidRDefault="00FF222E" w:rsidP="000F32B9">
            <w:pPr>
              <w:tabs>
                <w:tab w:val="right" w:leader="dot" w:pos="9000"/>
              </w:tabs>
              <w:jc w:val="both"/>
              <w:rPr>
                <w:sz w:val="18"/>
              </w:rPr>
            </w:pPr>
            <w:r w:rsidRPr="00F044DE">
              <w:rPr>
                <w:sz w:val="18"/>
              </w:rPr>
              <w:t>04 54</w:t>
            </w:r>
          </w:p>
        </w:tc>
        <w:tc>
          <w:tcPr>
            <w:tcW w:w="525" w:type="pct"/>
            <w:vAlign w:val="bottom"/>
          </w:tcPr>
          <w:p w14:paraId="3297AB00" w14:textId="77777777" w:rsidR="00FF222E" w:rsidRPr="00F044DE" w:rsidRDefault="00FF222E" w:rsidP="000F32B9">
            <w:pPr>
              <w:tabs>
                <w:tab w:val="right" w:leader="dot" w:pos="9000"/>
              </w:tabs>
              <w:jc w:val="both"/>
              <w:rPr>
                <w:sz w:val="18"/>
              </w:rPr>
            </w:pPr>
            <w:r w:rsidRPr="00F044DE">
              <w:rPr>
                <w:sz w:val="18"/>
              </w:rPr>
              <w:t>05 43</w:t>
            </w:r>
          </w:p>
        </w:tc>
        <w:tc>
          <w:tcPr>
            <w:tcW w:w="467" w:type="pct"/>
            <w:vAlign w:val="bottom"/>
          </w:tcPr>
          <w:p w14:paraId="7F87DAB7" w14:textId="77777777" w:rsidR="00FF222E" w:rsidRPr="00F044DE" w:rsidRDefault="00FF222E" w:rsidP="000F32B9">
            <w:pPr>
              <w:tabs>
                <w:tab w:val="right" w:leader="dot" w:pos="9000"/>
              </w:tabs>
              <w:jc w:val="both"/>
              <w:rPr>
                <w:sz w:val="18"/>
              </w:rPr>
            </w:pPr>
            <w:r w:rsidRPr="00F044DE">
              <w:rPr>
                <w:sz w:val="18"/>
              </w:rPr>
              <w:t>49</w:t>
            </w:r>
          </w:p>
        </w:tc>
        <w:tc>
          <w:tcPr>
            <w:tcW w:w="525" w:type="pct"/>
            <w:vAlign w:val="bottom"/>
          </w:tcPr>
          <w:p w14:paraId="19DE95C5" w14:textId="77777777" w:rsidR="00FF222E" w:rsidRPr="00F044DE" w:rsidRDefault="00FF222E" w:rsidP="000F32B9">
            <w:pPr>
              <w:tabs>
                <w:tab w:val="right" w:leader="dot" w:pos="9000"/>
              </w:tabs>
              <w:jc w:val="both"/>
              <w:rPr>
                <w:sz w:val="18"/>
              </w:rPr>
            </w:pPr>
            <w:r w:rsidRPr="00F044DE">
              <w:rPr>
                <w:rFonts w:ascii="SimSun" w:hAnsi="SimSun"/>
                <w:sz w:val="18"/>
              </w:rPr>
              <w:t>0854</w:t>
            </w:r>
          </w:p>
        </w:tc>
        <w:tc>
          <w:tcPr>
            <w:tcW w:w="525" w:type="pct"/>
            <w:vAlign w:val="bottom"/>
          </w:tcPr>
          <w:p w14:paraId="0B2460A4" w14:textId="77777777" w:rsidR="00FF222E" w:rsidRPr="00F044DE" w:rsidRDefault="00FF222E" w:rsidP="000F32B9">
            <w:pPr>
              <w:tabs>
                <w:tab w:val="right" w:leader="dot" w:pos="9000"/>
              </w:tabs>
              <w:jc w:val="both"/>
              <w:rPr>
                <w:sz w:val="18"/>
              </w:rPr>
            </w:pPr>
            <w:r w:rsidRPr="00F044DE">
              <w:rPr>
                <w:rFonts w:ascii="SimSun" w:hAnsi="SimSun"/>
                <w:sz w:val="18"/>
              </w:rPr>
              <w:t>1035</w:t>
            </w:r>
          </w:p>
        </w:tc>
        <w:tc>
          <w:tcPr>
            <w:tcW w:w="467" w:type="pct"/>
            <w:vAlign w:val="bottom"/>
          </w:tcPr>
          <w:p w14:paraId="0D9C1E4A" w14:textId="77777777" w:rsidR="00FF222E" w:rsidRPr="00F044DE" w:rsidRDefault="00FF222E" w:rsidP="000F32B9">
            <w:pPr>
              <w:tabs>
                <w:tab w:val="right" w:leader="dot" w:pos="9000"/>
              </w:tabs>
              <w:jc w:val="both"/>
              <w:rPr>
                <w:sz w:val="18"/>
              </w:rPr>
            </w:pPr>
            <w:r w:rsidRPr="00F044DE">
              <w:rPr>
                <w:sz w:val="18"/>
              </w:rPr>
              <w:t>101</w:t>
            </w:r>
          </w:p>
        </w:tc>
      </w:tr>
      <w:tr w:rsidR="00A91898" w:rsidRPr="00F044DE" w14:paraId="516C476D" w14:textId="77777777" w:rsidTr="00A91898">
        <w:trPr>
          <w:gridAfter w:val="1"/>
          <w:wAfter w:w="4" w:type="pct"/>
          <w:trHeight w:hRule="exact" w:val="327"/>
        </w:trPr>
        <w:tc>
          <w:tcPr>
            <w:tcW w:w="431" w:type="pct"/>
            <w:vAlign w:val="bottom"/>
          </w:tcPr>
          <w:p w14:paraId="518827A8" w14:textId="77777777" w:rsidR="00FF222E" w:rsidRPr="00F044DE" w:rsidRDefault="00FF222E" w:rsidP="000F32B9">
            <w:pPr>
              <w:tabs>
                <w:tab w:val="right" w:leader="dot" w:pos="9000"/>
              </w:tabs>
              <w:jc w:val="both"/>
              <w:rPr>
                <w:sz w:val="18"/>
              </w:rPr>
            </w:pPr>
            <w:r w:rsidRPr="00F044DE">
              <w:rPr>
                <w:sz w:val="18"/>
              </w:rPr>
              <w:t>N64°</w:t>
            </w:r>
          </w:p>
        </w:tc>
        <w:tc>
          <w:tcPr>
            <w:tcW w:w="526" w:type="pct"/>
            <w:vAlign w:val="bottom"/>
          </w:tcPr>
          <w:p w14:paraId="6F664726" w14:textId="77777777" w:rsidR="00FF222E" w:rsidRPr="00F044DE" w:rsidRDefault="00FF222E" w:rsidP="000F32B9">
            <w:pPr>
              <w:tabs>
                <w:tab w:val="right" w:leader="dot" w:pos="9000"/>
              </w:tabs>
              <w:jc w:val="both"/>
              <w:rPr>
                <w:color w:val="000000"/>
                <w:sz w:val="18"/>
              </w:rPr>
            </w:pPr>
            <w:r w:rsidRPr="00F044DE">
              <w:rPr>
                <w:rFonts w:ascii="SimSun" w:hAnsi="SimSun"/>
                <w:color w:val="000000"/>
                <w:sz w:val="18"/>
              </w:rPr>
              <w:t>▓</w:t>
            </w:r>
          </w:p>
        </w:tc>
        <w:tc>
          <w:tcPr>
            <w:tcW w:w="525" w:type="pct"/>
            <w:vAlign w:val="bottom"/>
          </w:tcPr>
          <w:p w14:paraId="41C464F5" w14:textId="77777777" w:rsidR="00FF222E" w:rsidRPr="00F044DE" w:rsidRDefault="00FF222E" w:rsidP="000F32B9">
            <w:pPr>
              <w:pStyle w:val="FootnoteText"/>
              <w:tabs>
                <w:tab w:val="right" w:leader="dot" w:pos="9000"/>
              </w:tabs>
              <w:jc w:val="both"/>
              <w:rPr>
                <w:rFonts w:ascii="Times New Roman" w:hAnsi="Times New Roman"/>
                <w:szCs w:val="24"/>
              </w:rPr>
            </w:pPr>
            <w:r w:rsidRPr="00F044DE">
              <w:rPr>
                <w:rFonts w:ascii="Times New Roman" w:hAnsi="Times New Roman"/>
                <w:szCs w:val="24"/>
              </w:rPr>
              <w:t>01 31</w:t>
            </w:r>
          </w:p>
        </w:tc>
        <w:tc>
          <w:tcPr>
            <w:tcW w:w="479" w:type="pct"/>
            <w:vAlign w:val="bottom"/>
          </w:tcPr>
          <w:p w14:paraId="2661D110" w14:textId="77777777" w:rsidR="00FF222E" w:rsidRPr="00F044DE" w:rsidRDefault="00FF222E" w:rsidP="000F32B9">
            <w:pPr>
              <w:tabs>
                <w:tab w:val="right" w:leader="dot" w:pos="9000"/>
              </w:tabs>
              <w:jc w:val="both"/>
              <w:rPr>
                <w:sz w:val="18"/>
              </w:rPr>
            </w:pPr>
          </w:p>
        </w:tc>
        <w:tc>
          <w:tcPr>
            <w:tcW w:w="525" w:type="pct"/>
            <w:vAlign w:val="bottom"/>
          </w:tcPr>
          <w:p w14:paraId="119E2649" w14:textId="77777777" w:rsidR="00FF222E" w:rsidRPr="00F044DE" w:rsidRDefault="00FF222E" w:rsidP="000F32B9">
            <w:pPr>
              <w:tabs>
                <w:tab w:val="right" w:leader="dot" w:pos="9000"/>
              </w:tabs>
              <w:jc w:val="both"/>
              <w:rPr>
                <w:sz w:val="18"/>
              </w:rPr>
            </w:pPr>
            <w:r w:rsidRPr="00F044DE">
              <w:rPr>
                <w:sz w:val="18"/>
              </w:rPr>
              <w:t>04 58</w:t>
            </w:r>
          </w:p>
        </w:tc>
        <w:tc>
          <w:tcPr>
            <w:tcW w:w="525" w:type="pct"/>
            <w:vAlign w:val="bottom"/>
          </w:tcPr>
          <w:p w14:paraId="7B2F7F54" w14:textId="77777777" w:rsidR="00FF222E" w:rsidRPr="00F044DE" w:rsidRDefault="00FF222E" w:rsidP="000F32B9">
            <w:pPr>
              <w:tabs>
                <w:tab w:val="right" w:leader="dot" w:pos="9000"/>
              </w:tabs>
              <w:jc w:val="both"/>
              <w:rPr>
                <w:sz w:val="18"/>
              </w:rPr>
            </w:pPr>
            <w:r w:rsidRPr="00F044DE">
              <w:rPr>
                <w:sz w:val="18"/>
              </w:rPr>
              <w:t>05 43</w:t>
            </w:r>
          </w:p>
        </w:tc>
        <w:tc>
          <w:tcPr>
            <w:tcW w:w="467" w:type="pct"/>
            <w:vAlign w:val="bottom"/>
          </w:tcPr>
          <w:p w14:paraId="6834BE49" w14:textId="77777777" w:rsidR="00FF222E" w:rsidRPr="00F044DE" w:rsidRDefault="00FF222E" w:rsidP="000F32B9">
            <w:pPr>
              <w:tabs>
                <w:tab w:val="right" w:leader="dot" w:pos="9000"/>
              </w:tabs>
              <w:jc w:val="both"/>
              <w:rPr>
                <w:sz w:val="18"/>
              </w:rPr>
            </w:pPr>
            <w:r w:rsidRPr="00F044DE">
              <w:rPr>
                <w:sz w:val="18"/>
              </w:rPr>
              <w:t>45</w:t>
            </w:r>
          </w:p>
        </w:tc>
        <w:tc>
          <w:tcPr>
            <w:tcW w:w="525" w:type="pct"/>
            <w:vAlign w:val="bottom"/>
          </w:tcPr>
          <w:p w14:paraId="4A74F1A0" w14:textId="77777777" w:rsidR="00FF222E" w:rsidRPr="00F044DE" w:rsidRDefault="00FF222E" w:rsidP="000F32B9">
            <w:pPr>
              <w:tabs>
                <w:tab w:val="right" w:leader="dot" w:pos="9000"/>
              </w:tabs>
              <w:jc w:val="both"/>
              <w:rPr>
                <w:sz w:val="18"/>
              </w:rPr>
            </w:pPr>
            <w:r w:rsidRPr="00F044DE">
              <w:rPr>
                <w:sz w:val="18"/>
              </w:rPr>
              <w:t>0834</w:t>
            </w:r>
          </w:p>
        </w:tc>
        <w:tc>
          <w:tcPr>
            <w:tcW w:w="525" w:type="pct"/>
            <w:vAlign w:val="bottom"/>
          </w:tcPr>
          <w:p w14:paraId="036671AD" w14:textId="77777777" w:rsidR="00FF222E" w:rsidRPr="00F044DE" w:rsidRDefault="00FF222E" w:rsidP="000F32B9">
            <w:pPr>
              <w:tabs>
                <w:tab w:val="right" w:leader="dot" w:pos="9000"/>
              </w:tabs>
              <w:jc w:val="both"/>
              <w:rPr>
                <w:sz w:val="18"/>
              </w:rPr>
            </w:pPr>
            <w:r w:rsidRPr="00F044DE">
              <w:rPr>
                <w:sz w:val="18"/>
              </w:rPr>
              <w:t>0952</w:t>
            </w:r>
          </w:p>
        </w:tc>
        <w:tc>
          <w:tcPr>
            <w:tcW w:w="467" w:type="pct"/>
            <w:vAlign w:val="bottom"/>
          </w:tcPr>
          <w:p w14:paraId="0C23B891" w14:textId="77777777" w:rsidR="00FF222E" w:rsidRPr="00F044DE" w:rsidRDefault="00FF222E" w:rsidP="000F32B9">
            <w:pPr>
              <w:tabs>
                <w:tab w:val="right" w:leader="dot" w:pos="9000"/>
              </w:tabs>
              <w:jc w:val="both"/>
              <w:rPr>
                <w:sz w:val="18"/>
              </w:rPr>
            </w:pPr>
            <w:r w:rsidRPr="00F044DE">
              <w:rPr>
                <w:sz w:val="18"/>
              </w:rPr>
              <w:t>78</w:t>
            </w:r>
          </w:p>
        </w:tc>
      </w:tr>
      <w:tr w:rsidR="00A91898" w:rsidRPr="00F044DE" w14:paraId="04C81289" w14:textId="77777777" w:rsidTr="00A91898">
        <w:trPr>
          <w:gridAfter w:val="1"/>
          <w:wAfter w:w="4" w:type="pct"/>
          <w:trHeight w:hRule="exact" w:val="327"/>
        </w:trPr>
        <w:tc>
          <w:tcPr>
            <w:tcW w:w="431" w:type="pct"/>
            <w:vAlign w:val="bottom"/>
          </w:tcPr>
          <w:p w14:paraId="41FCF5A4" w14:textId="77777777" w:rsidR="00FF222E" w:rsidRPr="00F044DE" w:rsidRDefault="00FF222E" w:rsidP="000F32B9">
            <w:pPr>
              <w:tabs>
                <w:tab w:val="right" w:leader="dot" w:pos="9000"/>
              </w:tabs>
              <w:jc w:val="both"/>
              <w:rPr>
                <w:sz w:val="18"/>
              </w:rPr>
            </w:pPr>
            <w:r w:rsidRPr="00F044DE">
              <w:rPr>
                <w:sz w:val="18"/>
              </w:rPr>
              <w:t>N60°</w:t>
            </w:r>
          </w:p>
        </w:tc>
        <w:tc>
          <w:tcPr>
            <w:tcW w:w="526" w:type="pct"/>
            <w:vAlign w:val="bottom"/>
          </w:tcPr>
          <w:p w14:paraId="206874A3" w14:textId="77777777" w:rsidR="00FF222E" w:rsidRPr="00F044DE" w:rsidRDefault="00FF222E" w:rsidP="000F32B9">
            <w:pPr>
              <w:tabs>
                <w:tab w:val="right" w:leader="dot" w:pos="9000"/>
              </w:tabs>
              <w:jc w:val="both"/>
              <w:rPr>
                <w:sz w:val="18"/>
              </w:rPr>
            </w:pPr>
            <w:r w:rsidRPr="00F044DE">
              <w:rPr>
                <w:sz w:val="18"/>
              </w:rPr>
              <w:t>00 49</w:t>
            </w:r>
          </w:p>
        </w:tc>
        <w:tc>
          <w:tcPr>
            <w:tcW w:w="525" w:type="pct"/>
            <w:vAlign w:val="bottom"/>
          </w:tcPr>
          <w:p w14:paraId="624F65CF" w14:textId="77777777" w:rsidR="00FF222E" w:rsidRPr="00F044DE" w:rsidRDefault="00FF222E" w:rsidP="000F32B9">
            <w:pPr>
              <w:tabs>
                <w:tab w:val="right" w:leader="dot" w:pos="9000"/>
              </w:tabs>
              <w:jc w:val="both"/>
              <w:rPr>
                <w:sz w:val="18"/>
              </w:rPr>
            </w:pPr>
            <w:r w:rsidRPr="00F044DE">
              <w:rPr>
                <w:sz w:val="18"/>
              </w:rPr>
              <w:t>02 36</w:t>
            </w:r>
          </w:p>
        </w:tc>
        <w:tc>
          <w:tcPr>
            <w:tcW w:w="479" w:type="pct"/>
            <w:vAlign w:val="bottom"/>
          </w:tcPr>
          <w:p w14:paraId="1B0192D0" w14:textId="77777777" w:rsidR="00FF222E" w:rsidRPr="00F044DE" w:rsidRDefault="00FF222E" w:rsidP="000F32B9">
            <w:pPr>
              <w:tabs>
                <w:tab w:val="right" w:leader="dot" w:pos="9000"/>
              </w:tabs>
              <w:jc w:val="both"/>
              <w:rPr>
                <w:sz w:val="18"/>
              </w:rPr>
            </w:pPr>
            <w:r w:rsidRPr="00F044DE">
              <w:rPr>
                <w:sz w:val="18"/>
              </w:rPr>
              <w:t>107</w:t>
            </w:r>
          </w:p>
        </w:tc>
        <w:tc>
          <w:tcPr>
            <w:tcW w:w="525" w:type="pct"/>
            <w:vAlign w:val="bottom"/>
          </w:tcPr>
          <w:p w14:paraId="2669FC85" w14:textId="77777777" w:rsidR="00FF222E" w:rsidRPr="00F044DE" w:rsidRDefault="00FF222E" w:rsidP="000F32B9">
            <w:pPr>
              <w:tabs>
                <w:tab w:val="right" w:leader="dot" w:pos="9000"/>
              </w:tabs>
              <w:jc w:val="both"/>
              <w:rPr>
                <w:sz w:val="18"/>
              </w:rPr>
            </w:pPr>
            <w:r w:rsidRPr="00F044DE">
              <w:rPr>
                <w:sz w:val="18"/>
              </w:rPr>
              <w:t>05 05</w:t>
            </w:r>
          </w:p>
        </w:tc>
        <w:tc>
          <w:tcPr>
            <w:tcW w:w="525" w:type="pct"/>
            <w:vAlign w:val="bottom"/>
          </w:tcPr>
          <w:p w14:paraId="4B0954AE" w14:textId="77777777" w:rsidR="00FF222E" w:rsidRPr="00F044DE" w:rsidRDefault="00FF222E" w:rsidP="000F32B9">
            <w:pPr>
              <w:tabs>
                <w:tab w:val="right" w:leader="dot" w:pos="9000"/>
              </w:tabs>
              <w:jc w:val="both"/>
              <w:rPr>
                <w:sz w:val="18"/>
              </w:rPr>
            </w:pPr>
            <w:r w:rsidRPr="00F044DE">
              <w:rPr>
                <w:sz w:val="18"/>
              </w:rPr>
              <w:t>05 44</w:t>
            </w:r>
          </w:p>
        </w:tc>
        <w:tc>
          <w:tcPr>
            <w:tcW w:w="467" w:type="pct"/>
            <w:vAlign w:val="bottom"/>
          </w:tcPr>
          <w:p w14:paraId="4002734C" w14:textId="77777777" w:rsidR="00FF222E" w:rsidRPr="00F044DE" w:rsidRDefault="00FF222E" w:rsidP="000F32B9">
            <w:pPr>
              <w:tabs>
                <w:tab w:val="right" w:leader="dot" w:pos="9000"/>
              </w:tabs>
              <w:jc w:val="both"/>
              <w:rPr>
                <w:sz w:val="18"/>
              </w:rPr>
            </w:pPr>
            <w:r w:rsidRPr="00F044DE">
              <w:rPr>
                <w:sz w:val="18"/>
              </w:rPr>
              <w:t>39</w:t>
            </w:r>
          </w:p>
        </w:tc>
        <w:tc>
          <w:tcPr>
            <w:tcW w:w="525" w:type="pct"/>
            <w:vAlign w:val="bottom"/>
          </w:tcPr>
          <w:p w14:paraId="390E0D84" w14:textId="77777777" w:rsidR="00FF222E" w:rsidRPr="00F044DE" w:rsidRDefault="00FF222E" w:rsidP="000F32B9">
            <w:pPr>
              <w:tabs>
                <w:tab w:val="right" w:leader="dot" w:pos="9000"/>
              </w:tabs>
              <w:jc w:val="both"/>
              <w:rPr>
                <w:sz w:val="18"/>
              </w:rPr>
            </w:pPr>
            <w:r w:rsidRPr="00F044DE">
              <w:rPr>
                <w:sz w:val="18"/>
              </w:rPr>
              <w:t>0805</w:t>
            </w:r>
          </w:p>
        </w:tc>
        <w:tc>
          <w:tcPr>
            <w:tcW w:w="525" w:type="pct"/>
            <w:vAlign w:val="bottom"/>
          </w:tcPr>
          <w:p w14:paraId="6B2951CC" w14:textId="77777777" w:rsidR="00FF222E" w:rsidRPr="00F044DE" w:rsidRDefault="00FF222E" w:rsidP="000F32B9">
            <w:pPr>
              <w:tabs>
                <w:tab w:val="right" w:leader="dot" w:pos="9000"/>
              </w:tabs>
              <w:jc w:val="both"/>
              <w:rPr>
                <w:sz w:val="18"/>
              </w:rPr>
            </w:pPr>
            <w:r w:rsidRPr="00F044DE">
              <w:rPr>
                <w:sz w:val="18"/>
              </w:rPr>
              <w:t>0902</w:t>
            </w:r>
          </w:p>
        </w:tc>
        <w:tc>
          <w:tcPr>
            <w:tcW w:w="467" w:type="pct"/>
            <w:vAlign w:val="bottom"/>
          </w:tcPr>
          <w:p w14:paraId="2B33FEF0" w14:textId="77777777" w:rsidR="00FF222E" w:rsidRPr="00F044DE" w:rsidRDefault="00FF222E" w:rsidP="000F32B9">
            <w:pPr>
              <w:tabs>
                <w:tab w:val="right" w:leader="dot" w:pos="9000"/>
              </w:tabs>
              <w:jc w:val="both"/>
              <w:rPr>
                <w:sz w:val="18"/>
              </w:rPr>
            </w:pPr>
            <w:r w:rsidRPr="00F044DE">
              <w:rPr>
                <w:sz w:val="18"/>
              </w:rPr>
              <w:t>57</w:t>
            </w:r>
          </w:p>
        </w:tc>
      </w:tr>
      <w:tr w:rsidR="00A91898" w:rsidRPr="00F044DE" w14:paraId="119B2D54" w14:textId="77777777" w:rsidTr="00A91898">
        <w:trPr>
          <w:gridAfter w:val="1"/>
          <w:wAfter w:w="4" w:type="pct"/>
          <w:trHeight w:hRule="exact" w:val="327"/>
        </w:trPr>
        <w:tc>
          <w:tcPr>
            <w:tcW w:w="431" w:type="pct"/>
            <w:vAlign w:val="bottom"/>
          </w:tcPr>
          <w:p w14:paraId="0A7BC0FA" w14:textId="77777777" w:rsidR="00FF222E" w:rsidRPr="00F044DE" w:rsidRDefault="00FF222E" w:rsidP="000F32B9">
            <w:pPr>
              <w:tabs>
                <w:tab w:val="right" w:leader="dot" w:pos="9000"/>
              </w:tabs>
              <w:jc w:val="both"/>
              <w:rPr>
                <w:sz w:val="18"/>
              </w:rPr>
            </w:pPr>
            <w:r w:rsidRPr="00F044DE">
              <w:rPr>
                <w:sz w:val="18"/>
              </w:rPr>
              <w:t>N50°</w:t>
            </w:r>
          </w:p>
        </w:tc>
        <w:tc>
          <w:tcPr>
            <w:tcW w:w="526" w:type="pct"/>
            <w:vAlign w:val="bottom"/>
          </w:tcPr>
          <w:p w14:paraId="48A6FAEE" w14:textId="77777777" w:rsidR="00FF222E" w:rsidRPr="00F044DE" w:rsidRDefault="00FF222E" w:rsidP="000F32B9">
            <w:pPr>
              <w:tabs>
                <w:tab w:val="right" w:leader="dot" w:pos="9000"/>
              </w:tabs>
              <w:jc w:val="both"/>
              <w:rPr>
                <w:sz w:val="18"/>
              </w:rPr>
            </w:pPr>
            <w:r w:rsidRPr="00F044DE">
              <w:rPr>
                <w:sz w:val="18"/>
              </w:rPr>
              <w:t>03 06</w:t>
            </w:r>
          </w:p>
        </w:tc>
        <w:tc>
          <w:tcPr>
            <w:tcW w:w="525" w:type="pct"/>
            <w:vAlign w:val="bottom"/>
          </w:tcPr>
          <w:p w14:paraId="48F55A92" w14:textId="77777777" w:rsidR="00FF222E" w:rsidRPr="00F044DE" w:rsidRDefault="00FF222E" w:rsidP="000F32B9">
            <w:pPr>
              <w:tabs>
                <w:tab w:val="right" w:leader="dot" w:pos="9000"/>
              </w:tabs>
              <w:jc w:val="both"/>
              <w:rPr>
                <w:sz w:val="18"/>
              </w:rPr>
            </w:pPr>
            <w:r w:rsidRPr="00F044DE">
              <w:rPr>
                <w:sz w:val="18"/>
              </w:rPr>
              <w:t>03 51</w:t>
            </w:r>
          </w:p>
        </w:tc>
        <w:tc>
          <w:tcPr>
            <w:tcW w:w="479" w:type="pct"/>
            <w:vAlign w:val="bottom"/>
          </w:tcPr>
          <w:p w14:paraId="07A07247" w14:textId="77777777" w:rsidR="00FF222E" w:rsidRPr="00F044DE" w:rsidRDefault="00FF222E" w:rsidP="000F32B9">
            <w:pPr>
              <w:tabs>
                <w:tab w:val="right" w:leader="dot" w:pos="9000"/>
              </w:tabs>
              <w:jc w:val="both"/>
              <w:rPr>
                <w:sz w:val="18"/>
              </w:rPr>
            </w:pPr>
            <w:r w:rsidRPr="00F044DE">
              <w:rPr>
                <w:sz w:val="18"/>
              </w:rPr>
              <w:t>45</w:t>
            </w:r>
          </w:p>
        </w:tc>
        <w:tc>
          <w:tcPr>
            <w:tcW w:w="525" w:type="pct"/>
            <w:vAlign w:val="bottom"/>
          </w:tcPr>
          <w:p w14:paraId="314CBC1A" w14:textId="77777777" w:rsidR="00FF222E" w:rsidRPr="00F044DE" w:rsidRDefault="00FF222E" w:rsidP="000F32B9">
            <w:pPr>
              <w:tabs>
                <w:tab w:val="right" w:leader="dot" w:pos="9000"/>
              </w:tabs>
              <w:jc w:val="both"/>
              <w:rPr>
                <w:sz w:val="18"/>
              </w:rPr>
            </w:pPr>
            <w:r w:rsidRPr="00F044DE">
              <w:rPr>
                <w:sz w:val="18"/>
              </w:rPr>
              <w:t>05 15</w:t>
            </w:r>
          </w:p>
        </w:tc>
        <w:tc>
          <w:tcPr>
            <w:tcW w:w="525" w:type="pct"/>
            <w:vAlign w:val="bottom"/>
          </w:tcPr>
          <w:p w14:paraId="67D8EEA9" w14:textId="77777777" w:rsidR="00FF222E" w:rsidRPr="00F044DE" w:rsidRDefault="00FF222E" w:rsidP="000F32B9">
            <w:pPr>
              <w:tabs>
                <w:tab w:val="right" w:leader="dot" w:pos="9000"/>
              </w:tabs>
              <w:jc w:val="both"/>
              <w:rPr>
                <w:sz w:val="18"/>
              </w:rPr>
            </w:pPr>
            <w:r w:rsidRPr="00F044DE">
              <w:rPr>
                <w:sz w:val="18"/>
              </w:rPr>
              <w:t>05 46</w:t>
            </w:r>
          </w:p>
        </w:tc>
        <w:tc>
          <w:tcPr>
            <w:tcW w:w="467" w:type="pct"/>
            <w:vAlign w:val="bottom"/>
          </w:tcPr>
          <w:p w14:paraId="0848B299" w14:textId="77777777" w:rsidR="00FF222E" w:rsidRPr="00F044DE" w:rsidRDefault="00FF222E" w:rsidP="000F32B9">
            <w:pPr>
              <w:tabs>
                <w:tab w:val="right" w:leader="dot" w:pos="9000"/>
              </w:tabs>
              <w:jc w:val="both"/>
              <w:rPr>
                <w:sz w:val="18"/>
              </w:rPr>
            </w:pPr>
            <w:r w:rsidRPr="00F044DE">
              <w:rPr>
                <w:sz w:val="18"/>
              </w:rPr>
              <w:t>31</w:t>
            </w:r>
          </w:p>
        </w:tc>
        <w:tc>
          <w:tcPr>
            <w:tcW w:w="525" w:type="pct"/>
            <w:vAlign w:val="bottom"/>
          </w:tcPr>
          <w:p w14:paraId="67F84BF4" w14:textId="77777777" w:rsidR="00FF222E" w:rsidRPr="00F044DE" w:rsidRDefault="00FF222E" w:rsidP="000F32B9">
            <w:pPr>
              <w:tabs>
                <w:tab w:val="right" w:leader="dot" w:pos="9000"/>
              </w:tabs>
              <w:jc w:val="both"/>
              <w:rPr>
                <w:sz w:val="18"/>
              </w:rPr>
            </w:pPr>
            <w:r w:rsidRPr="00F044DE">
              <w:rPr>
                <w:sz w:val="18"/>
              </w:rPr>
              <w:t>0718</w:t>
            </w:r>
          </w:p>
        </w:tc>
        <w:tc>
          <w:tcPr>
            <w:tcW w:w="525" w:type="pct"/>
            <w:vAlign w:val="bottom"/>
          </w:tcPr>
          <w:p w14:paraId="3B86CE92" w14:textId="77777777" w:rsidR="00FF222E" w:rsidRPr="00F044DE" w:rsidRDefault="00FF222E" w:rsidP="000F32B9">
            <w:pPr>
              <w:tabs>
                <w:tab w:val="right" w:leader="dot" w:pos="9000"/>
              </w:tabs>
              <w:jc w:val="both"/>
              <w:rPr>
                <w:sz w:val="18"/>
              </w:rPr>
            </w:pPr>
            <w:r w:rsidRPr="00F044DE">
              <w:rPr>
                <w:sz w:val="18"/>
              </w:rPr>
              <w:t>0756</w:t>
            </w:r>
          </w:p>
        </w:tc>
        <w:tc>
          <w:tcPr>
            <w:tcW w:w="467" w:type="pct"/>
            <w:vAlign w:val="bottom"/>
          </w:tcPr>
          <w:p w14:paraId="3DAF8557" w14:textId="77777777" w:rsidR="00FF222E" w:rsidRPr="00F044DE" w:rsidRDefault="00FF222E" w:rsidP="000F32B9">
            <w:pPr>
              <w:tabs>
                <w:tab w:val="right" w:leader="dot" w:pos="9000"/>
              </w:tabs>
              <w:jc w:val="both"/>
              <w:rPr>
                <w:sz w:val="18"/>
              </w:rPr>
            </w:pPr>
            <w:r w:rsidRPr="00F044DE">
              <w:rPr>
                <w:sz w:val="18"/>
              </w:rPr>
              <w:t>38</w:t>
            </w:r>
          </w:p>
        </w:tc>
      </w:tr>
      <w:tr w:rsidR="00A91898" w:rsidRPr="00F044DE" w14:paraId="11F81399" w14:textId="77777777" w:rsidTr="00A91898">
        <w:trPr>
          <w:gridAfter w:val="1"/>
          <w:wAfter w:w="4" w:type="pct"/>
          <w:trHeight w:hRule="exact" w:val="327"/>
        </w:trPr>
        <w:tc>
          <w:tcPr>
            <w:tcW w:w="431" w:type="pct"/>
            <w:vAlign w:val="bottom"/>
          </w:tcPr>
          <w:p w14:paraId="0926B760" w14:textId="77777777" w:rsidR="00FF222E" w:rsidRPr="00F044DE" w:rsidRDefault="00FF222E" w:rsidP="000F32B9">
            <w:pPr>
              <w:tabs>
                <w:tab w:val="right" w:leader="dot" w:pos="9000"/>
              </w:tabs>
              <w:jc w:val="both"/>
              <w:rPr>
                <w:sz w:val="18"/>
              </w:rPr>
            </w:pPr>
            <w:r w:rsidRPr="00F044DE">
              <w:rPr>
                <w:sz w:val="18"/>
              </w:rPr>
              <w:t>N40°</w:t>
            </w:r>
          </w:p>
        </w:tc>
        <w:tc>
          <w:tcPr>
            <w:tcW w:w="526" w:type="pct"/>
            <w:vAlign w:val="bottom"/>
          </w:tcPr>
          <w:p w14:paraId="2D5598C5" w14:textId="77777777" w:rsidR="00FF222E" w:rsidRPr="00F044DE" w:rsidRDefault="00FF222E" w:rsidP="000F32B9">
            <w:pPr>
              <w:tabs>
                <w:tab w:val="right" w:leader="dot" w:pos="9000"/>
              </w:tabs>
              <w:jc w:val="both"/>
              <w:rPr>
                <w:sz w:val="18"/>
              </w:rPr>
            </w:pPr>
            <w:r w:rsidRPr="00F044DE">
              <w:rPr>
                <w:sz w:val="18"/>
              </w:rPr>
              <w:t>03 59</w:t>
            </w:r>
          </w:p>
        </w:tc>
        <w:tc>
          <w:tcPr>
            <w:tcW w:w="525" w:type="pct"/>
            <w:vAlign w:val="bottom"/>
          </w:tcPr>
          <w:p w14:paraId="47D28E90" w14:textId="77777777" w:rsidR="00FF222E" w:rsidRPr="00F044DE" w:rsidRDefault="00FF222E" w:rsidP="000F32B9">
            <w:pPr>
              <w:tabs>
                <w:tab w:val="right" w:leader="dot" w:pos="9000"/>
              </w:tabs>
              <w:jc w:val="both"/>
              <w:rPr>
                <w:sz w:val="18"/>
              </w:rPr>
            </w:pPr>
            <w:r w:rsidRPr="00F044DE">
              <w:rPr>
                <w:sz w:val="18"/>
              </w:rPr>
              <w:t>04 31</w:t>
            </w:r>
          </w:p>
        </w:tc>
        <w:tc>
          <w:tcPr>
            <w:tcW w:w="479" w:type="pct"/>
            <w:vAlign w:val="bottom"/>
          </w:tcPr>
          <w:p w14:paraId="73B411B6" w14:textId="77777777" w:rsidR="00FF222E" w:rsidRPr="00F044DE" w:rsidRDefault="00FF222E" w:rsidP="000F32B9">
            <w:pPr>
              <w:tabs>
                <w:tab w:val="right" w:leader="dot" w:pos="9000"/>
              </w:tabs>
              <w:jc w:val="both"/>
              <w:rPr>
                <w:sz w:val="18"/>
              </w:rPr>
            </w:pPr>
            <w:r w:rsidRPr="00F044DE">
              <w:rPr>
                <w:sz w:val="18"/>
              </w:rPr>
              <w:t>32</w:t>
            </w:r>
          </w:p>
        </w:tc>
        <w:tc>
          <w:tcPr>
            <w:tcW w:w="525" w:type="pct"/>
            <w:vAlign w:val="bottom"/>
          </w:tcPr>
          <w:p w14:paraId="5E18666E" w14:textId="77777777" w:rsidR="00FF222E" w:rsidRPr="00F044DE" w:rsidRDefault="00FF222E" w:rsidP="000F32B9">
            <w:pPr>
              <w:tabs>
                <w:tab w:val="right" w:leader="dot" w:pos="9000"/>
              </w:tabs>
              <w:jc w:val="both"/>
              <w:rPr>
                <w:sz w:val="18"/>
              </w:rPr>
            </w:pPr>
            <w:r w:rsidRPr="00F044DE">
              <w:rPr>
                <w:sz w:val="18"/>
              </w:rPr>
              <w:t>05 21</w:t>
            </w:r>
          </w:p>
        </w:tc>
        <w:tc>
          <w:tcPr>
            <w:tcW w:w="525" w:type="pct"/>
            <w:vAlign w:val="bottom"/>
          </w:tcPr>
          <w:p w14:paraId="691E78C7" w14:textId="77777777" w:rsidR="00FF222E" w:rsidRPr="00F044DE" w:rsidRDefault="00FF222E" w:rsidP="000F32B9">
            <w:pPr>
              <w:tabs>
                <w:tab w:val="right" w:leader="dot" w:pos="9000"/>
              </w:tabs>
              <w:jc w:val="both"/>
              <w:rPr>
                <w:sz w:val="18"/>
              </w:rPr>
            </w:pPr>
            <w:r w:rsidRPr="00F044DE">
              <w:rPr>
                <w:sz w:val="18"/>
              </w:rPr>
              <w:t>05 47</w:t>
            </w:r>
          </w:p>
        </w:tc>
        <w:tc>
          <w:tcPr>
            <w:tcW w:w="467" w:type="pct"/>
            <w:vAlign w:val="bottom"/>
          </w:tcPr>
          <w:p w14:paraId="510C5CEF" w14:textId="77777777" w:rsidR="00FF222E" w:rsidRPr="00F044DE" w:rsidRDefault="00FF222E" w:rsidP="000F32B9">
            <w:pPr>
              <w:tabs>
                <w:tab w:val="right" w:leader="dot" w:pos="9000"/>
              </w:tabs>
              <w:jc w:val="both"/>
              <w:rPr>
                <w:sz w:val="18"/>
              </w:rPr>
            </w:pPr>
            <w:r w:rsidRPr="00F044DE">
              <w:rPr>
                <w:sz w:val="18"/>
              </w:rPr>
              <w:t>26</w:t>
            </w:r>
          </w:p>
        </w:tc>
        <w:tc>
          <w:tcPr>
            <w:tcW w:w="525" w:type="pct"/>
            <w:vAlign w:val="bottom"/>
          </w:tcPr>
          <w:p w14:paraId="62561337" w14:textId="77777777" w:rsidR="00FF222E" w:rsidRPr="00F044DE" w:rsidRDefault="00FF222E" w:rsidP="000F32B9">
            <w:pPr>
              <w:tabs>
                <w:tab w:val="right" w:leader="dot" w:pos="9000"/>
              </w:tabs>
              <w:jc w:val="both"/>
              <w:rPr>
                <w:sz w:val="18"/>
              </w:rPr>
            </w:pPr>
            <w:r w:rsidRPr="00F044DE">
              <w:rPr>
                <w:sz w:val="18"/>
              </w:rPr>
              <w:t>0648</w:t>
            </w:r>
          </w:p>
        </w:tc>
        <w:tc>
          <w:tcPr>
            <w:tcW w:w="525" w:type="pct"/>
            <w:vAlign w:val="bottom"/>
          </w:tcPr>
          <w:p w14:paraId="1B2C0F62" w14:textId="77777777" w:rsidR="00FF222E" w:rsidRPr="00F044DE" w:rsidRDefault="00FF222E" w:rsidP="000F32B9">
            <w:pPr>
              <w:tabs>
                <w:tab w:val="right" w:leader="dot" w:pos="9000"/>
              </w:tabs>
              <w:jc w:val="both"/>
              <w:rPr>
                <w:sz w:val="18"/>
              </w:rPr>
            </w:pPr>
            <w:r w:rsidRPr="00F044DE">
              <w:rPr>
                <w:sz w:val="18"/>
              </w:rPr>
              <w:t>0718</w:t>
            </w:r>
          </w:p>
        </w:tc>
        <w:tc>
          <w:tcPr>
            <w:tcW w:w="467" w:type="pct"/>
            <w:vAlign w:val="bottom"/>
          </w:tcPr>
          <w:p w14:paraId="0456D362" w14:textId="77777777" w:rsidR="00FF222E" w:rsidRPr="00F044DE" w:rsidRDefault="00FF222E" w:rsidP="000F32B9">
            <w:pPr>
              <w:tabs>
                <w:tab w:val="right" w:leader="dot" w:pos="9000"/>
              </w:tabs>
              <w:jc w:val="both"/>
              <w:rPr>
                <w:sz w:val="18"/>
              </w:rPr>
            </w:pPr>
            <w:r w:rsidRPr="00F044DE">
              <w:rPr>
                <w:sz w:val="18"/>
              </w:rPr>
              <w:t>30</w:t>
            </w:r>
          </w:p>
        </w:tc>
      </w:tr>
      <w:tr w:rsidR="00A91898" w:rsidRPr="00F044DE" w14:paraId="0C459B8A" w14:textId="77777777" w:rsidTr="00A91898">
        <w:trPr>
          <w:gridAfter w:val="1"/>
          <w:wAfter w:w="4" w:type="pct"/>
          <w:trHeight w:hRule="exact" w:val="327"/>
        </w:trPr>
        <w:tc>
          <w:tcPr>
            <w:tcW w:w="431" w:type="pct"/>
            <w:vAlign w:val="bottom"/>
          </w:tcPr>
          <w:p w14:paraId="75148283" w14:textId="77777777" w:rsidR="00FF222E" w:rsidRPr="00F044DE" w:rsidRDefault="00FF222E" w:rsidP="000F32B9">
            <w:pPr>
              <w:tabs>
                <w:tab w:val="right" w:leader="dot" w:pos="9000"/>
              </w:tabs>
              <w:jc w:val="both"/>
              <w:rPr>
                <w:sz w:val="18"/>
              </w:rPr>
            </w:pPr>
            <w:r w:rsidRPr="00F044DE">
              <w:rPr>
                <w:sz w:val="18"/>
              </w:rPr>
              <w:t>N30°</w:t>
            </w:r>
          </w:p>
        </w:tc>
        <w:tc>
          <w:tcPr>
            <w:tcW w:w="526" w:type="pct"/>
            <w:vAlign w:val="bottom"/>
          </w:tcPr>
          <w:p w14:paraId="2EDFC2B1" w14:textId="77777777" w:rsidR="00FF222E" w:rsidRPr="00F044DE" w:rsidRDefault="00FF222E" w:rsidP="000F32B9">
            <w:pPr>
              <w:tabs>
                <w:tab w:val="right" w:leader="dot" w:pos="9000"/>
              </w:tabs>
              <w:jc w:val="both"/>
              <w:rPr>
                <w:sz w:val="18"/>
              </w:rPr>
            </w:pPr>
            <w:r w:rsidRPr="00F044DE">
              <w:rPr>
                <w:sz w:val="18"/>
              </w:rPr>
              <w:t>04 32</w:t>
            </w:r>
          </w:p>
        </w:tc>
        <w:tc>
          <w:tcPr>
            <w:tcW w:w="525" w:type="pct"/>
            <w:vAlign w:val="bottom"/>
          </w:tcPr>
          <w:p w14:paraId="593CD7BE" w14:textId="77777777" w:rsidR="00FF222E" w:rsidRPr="00F044DE" w:rsidRDefault="00FF222E" w:rsidP="000F32B9">
            <w:pPr>
              <w:tabs>
                <w:tab w:val="right" w:leader="dot" w:pos="9000"/>
              </w:tabs>
              <w:jc w:val="both"/>
              <w:rPr>
                <w:sz w:val="18"/>
              </w:rPr>
            </w:pPr>
            <w:r w:rsidRPr="00F044DE">
              <w:rPr>
                <w:sz w:val="18"/>
              </w:rPr>
              <w:t>04 59</w:t>
            </w:r>
          </w:p>
        </w:tc>
        <w:tc>
          <w:tcPr>
            <w:tcW w:w="479" w:type="pct"/>
            <w:vAlign w:val="bottom"/>
          </w:tcPr>
          <w:p w14:paraId="0E2D6CE4" w14:textId="77777777" w:rsidR="00FF222E" w:rsidRPr="00F044DE" w:rsidRDefault="00FF222E" w:rsidP="000F32B9">
            <w:pPr>
              <w:tabs>
                <w:tab w:val="right" w:leader="dot" w:pos="9000"/>
              </w:tabs>
              <w:jc w:val="both"/>
              <w:rPr>
                <w:sz w:val="18"/>
              </w:rPr>
            </w:pPr>
            <w:r w:rsidRPr="00F044DE">
              <w:rPr>
                <w:sz w:val="18"/>
              </w:rPr>
              <w:t>27</w:t>
            </w:r>
          </w:p>
        </w:tc>
        <w:tc>
          <w:tcPr>
            <w:tcW w:w="525" w:type="pct"/>
            <w:vAlign w:val="bottom"/>
          </w:tcPr>
          <w:p w14:paraId="7FB72AA2" w14:textId="77777777" w:rsidR="00FF222E" w:rsidRPr="00F044DE" w:rsidRDefault="00FF222E" w:rsidP="000F32B9">
            <w:pPr>
              <w:tabs>
                <w:tab w:val="right" w:leader="dot" w:pos="9000"/>
              </w:tabs>
              <w:jc w:val="both"/>
              <w:rPr>
                <w:sz w:val="18"/>
              </w:rPr>
            </w:pPr>
            <w:r w:rsidRPr="00F044DE">
              <w:rPr>
                <w:sz w:val="18"/>
              </w:rPr>
              <w:t>05 23</w:t>
            </w:r>
          </w:p>
        </w:tc>
        <w:tc>
          <w:tcPr>
            <w:tcW w:w="525" w:type="pct"/>
            <w:vAlign w:val="bottom"/>
          </w:tcPr>
          <w:p w14:paraId="30EB97D1" w14:textId="77777777" w:rsidR="00FF222E" w:rsidRPr="00F044DE" w:rsidRDefault="00FF222E" w:rsidP="000F32B9">
            <w:pPr>
              <w:tabs>
                <w:tab w:val="right" w:leader="dot" w:pos="9000"/>
              </w:tabs>
              <w:jc w:val="both"/>
              <w:rPr>
                <w:sz w:val="18"/>
              </w:rPr>
            </w:pPr>
            <w:r w:rsidRPr="00F044DE">
              <w:rPr>
                <w:sz w:val="18"/>
              </w:rPr>
              <w:t>05 48</w:t>
            </w:r>
          </w:p>
        </w:tc>
        <w:tc>
          <w:tcPr>
            <w:tcW w:w="467" w:type="pct"/>
            <w:vAlign w:val="bottom"/>
          </w:tcPr>
          <w:p w14:paraId="592BF648" w14:textId="77777777" w:rsidR="00FF222E" w:rsidRPr="00F044DE" w:rsidRDefault="00FF222E" w:rsidP="000F32B9">
            <w:pPr>
              <w:tabs>
                <w:tab w:val="right" w:leader="dot" w:pos="9000"/>
              </w:tabs>
              <w:jc w:val="both"/>
              <w:rPr>
                <w:sz w:val="18"/>
              </w:rPr>
            </w:pPr>
            <w:r w:rsidRPr="00F044DE">
              <w:rPr>
                <w:sz w:val="18"/>
              </w:rPr>
              <w:t>25</w:t>
            </w:r>
          </w:p>
        </w:tc>
        <w:tc>
          <w:tcPr>
            <w:tcW w:w="525" w:type="pct"/>
            <w:vAlign w:val="bottom"/>
          </w:tcPr>
          <w:p w14:paraId="0693FB55" w14:textId="77777777" w:rsidR="00FF222E" w:rsidRPr="00F044DE" w:rsidRDefault="00FF222E" w:rsidP="000F32B9">
            <w:pPr>
              <w:tabs>
                <w:tab w:val="right" w:leader="dot" w:pos="9000"/>
              </w:tabs>
              <w:jc w:val="both"/>
              <w:rPr>
                <w:sz w:val="18"/>
              </w:rPr>
            </w:pPr>
            <w:r w:rsidRPr="00F044DE">
              <w:rPr>
                <w:sz w:val="18"/>
              </w:rPr>
              <w:t>0626</w:t>
            </w:r>
          </w:p>
        </w:tc>
        <w:tc>
          <w:tcPr>
            <w:tcW w:w="525" w:type="pct"/>
            <w:vAlign w:val="bottom"/>
          </w:tcPr>
          <w:p w14:paraId="761D90D1" w14:textId="77777777" w:rsidR="00FF222E" w:rsidRPr="00F044DE" w:rsidRDefault="00FF222E" w:rsidP="000F32B9">
            <w:pPr>
              <w:tabs>
                <w:tab w:val="right" w:leader="dot" w:pos="9000"/>
              </w:tabs>
              <w:jc w:val="both"/>
              <w:rPr>
                <w:sz w:val="18"/>
              </w:rPr>
            </w:pPr>
            <w:r w:rsidRPr="00F044DE">
              <w:rPr>
                <w:sz w:val="18"/>
              </w:rPr>
              <w:t>0652</w:t>
            </w:r>
          </w:p>
        </w:tc>
        <w:tc>
          <w:tcPr>
            <w:tcW w:w="467" w:type="pct"/>
            <w:vAlign w:val="bottom"/>
          </w:tcPr>
          <w:p w14:paraId="674990D1" w14:textId="77777777" w:rsidR="00FF222E" w:rsidRPr="00F044DE" w:rsidRDefault="00FF222E" w:rsidP="000F32B9">
            <w:pPr>
              <w:tabs>
                <w:tab w:val="right" w:leader="dot" w:pos="9000"/>
              </w:tabs>
              <w:jc w:val="both"/>
              <w:rPr>
                <w:sz w:val="18"/>
              </w:rPr>
            </w:pPr>
            <w:r w:rsidRPr="00F044DE">
              <w:rPr>
                <w:sz w:val="18"/>
              </w:rPr>
              <w:t>26</w:t>
            </w:r>
          </w:p>
        </w:tc>
      </w:tr>
      <w:tr w:rsidR="00A91898" w:rsidRPr="00F044DE" w14:paraId="0B39B134" w14:textId="77777777" w:rsidTr="00A91898">
        <w:trPr>
          <w:gridAfter w:val="1"/>
          <w:wAfter w:w="4" w:type="pct"/>
          <w:trHeight w:hRule="exact" w:val="327"/>
        </w:trPr>
        <w:tc>
          <w:tcPr>
            <w:tcW w:w="431" w:type="pct"/>
            <w:vAlign w:val="bottom"/>
          </w:tcPr>
          <w:p w14:paraId="656CA90A" w14:textId="77777777" w:rsidR="00FF222E" w:rsidRPr="00F044DE" w:rsidRDefault="00FF222E" w:rsidP="000F32B9">
            <w:pPr>
              <w:tabs>
                <w:tab w:val="right" w:leader="dot" w:pos="9000"/>
              </w:tabs>
              <w:jc w:val="both"/>
              <w:rPr>
                <w:sz w:val="18"/>
              </w:rPr>
            </w:pPr>
            <w:r w:rsidRPr="00F044DE">
              <w:rPr>
                <w:sz w:val="18"/>
              </w:rPr>
              <w:t>N20°</w:t>
            </w:r>
          </w:p>
        </w:tc>
        <w:tc>
          <w:tcPr>
            <w:tcW w:w="526" w:type="pct"/>
            <w:vAlign w:val="bottom"/>
          </w:tcPr>
          <w:p w14:paraId="149DCF69" w14:textId="77777777" w:rsidR="00FF222E" w:rsidRPr="00F044DE" w:rsidRDefault="00FF222E" w:rsidP="000F32B9">
            <w:pPr>
              <w:tabs>
                <w:tab w:val="right" w:leader="dot" w:pos="9000"/>
              </w:tabs>
              <w:jc w:val="both"/>
              <w:rPr>
                <w:sz w:val="18"/>
              </w:rPr>
            </w:pPr>
            <w:r w:rsidRPr="00F044DE">
              <w:rPr>
                <w:sz w:val="18"/>
              </w:rPr>
              <w:t>04 57</w:t>
            </w:r>
          </w:p>
        </w:tc>
        <w:tc>
          <w:tcPr>
            <w:tcW w:w="525" w:type="pct"/>
            <w:vAlign w:val="bottom"/>
          </w:tcPr>
          <w:p w14:paraId="052A9C68" w14:textId="77777777" w:rsidR="00FF222E" w:rsidRPr="00F044DE" w:rsidRDefault="00FF222E" w:rsidP="000F32B9">
            <w:pPr>
              <w:tabs>
                <w:tab w:val="right" w:leader="dot" w:pos="9000"/>
              </w:tabs>
              <w:jc w:val="both"/>
              <w:rPr>
                <w:sz w:val="18"/>
              </w:rPr>
            </w:pPr>
            <w:r w:rsidRPr="00F044DE">
              <w:rPr>
                <w:sz w:val="18"/>
              </w:rPr>
              <w:t>05 21</w:t>
            </w:r>
          </w:p>
        </w:tc>
        <w:tc>
          <w:tcPr>
            <w:tcW w:w="479" w:type="pct"/>
            <w:vAlign w:val="bottom"/>
          </w:tcPr>
          <w:p w14:paraId="4EBEEA2B" w14:textId="77777777" w:rsidR="00FF222E" w:rsidRPr="00F044DE" w:rsidRDefault="00FF222E" w:rsidP="000F32B9">
            <w:pPr>
              <w:tabs>
                <w:tab w:val="right" w:leader="dot" w:pos="9000"/>
              </w:tabs>
              <w:jc w:val="both"/>
              <w:rPr>
                <w:sz w:val="18"/>
              </w:rPr>
            </w:pPr>
            <w:r w:rsidRPr="00F044DE">
              <w:rPr>
                <w:sz w:val="18"/>
              </w:rPr>
              <w:t>24</w:t>
            </w:r>
          </w:p>
        </w:tc>
        <w:tc>
          <w:tcPr>
            <w:tcW w:w="525" w:type="pct"/>
            <w:vAlign w:val="bottom"/>
          </w:tcPr>
          <w:p w14:paraId="0D2A49CB" w14:textId="77777777" w:rsidR="00FF222E" w:rsidRPr="00F044DE" w:rsidRDefault="00FF222E" w:rsidP="000F32B9">
            <w:pPr>
              <w:tabs>
                <w:tab w:val="right" w:leader="dot" w:pos="9000"/>
              </w:tabs>
              <w:jc w:val="both"/>
              <w:rPr>
                <w:sz w:val="18"/>
              </w:rPr>
            </w:pPr>
            <w:r w:rsidRPr="00F044DE">
              <w:rPr>
                <w:sz w:val="18"/>
              </w:rPr>
              <w:t>05 27</w:t>
            </w:r>
          </w:p>
        </w:tc>
        <w:tc>
          <w:tcPr>
            <w:tcW w:w="525" w:type="pct"/>
            <w:vAlign w:val="bottom"/>
          </w:tcPr>
          <w:p w14:paraId="2A5D9FE1" w14:textId="77777777"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14:paraId="64CB37E1" w14:textId="77777777" w:rsidR="00FF222E" w:rsidRPr="00F044DE" w:rsidRDefault="00FF222E" w:rsidP="000F32B9">
            <w:pPr>
              <w:tabs>
                <w:tab w:val="right" w:leader="dot" w:pos="9000"/>
              </w:tabs>
              <w:jc w:val="both"/>
              <w:rPr>
                <w:sz w:val="18"/>
              </w:rPr>
            </w:pPr>
            <w:r w:rsidRPr="00F044DE">
              <w:rPr>
                <w:sz w:val="18"/>
              </w:rPr>
              <w:t>22</w:t>
            </w:r>
          </w:p>
        </w:tc>
        <w:tc>
          <w:tcPr>
            <w:tcW w:w="525" w:type="pct"/>
            <w:vAlign w:val="bottom"/>
          </w:tcPr>
          <w:p w14:paraId="632B94F8" w14:textId="77777777" w:rsidR="00FF222E" w:rsidRPr="00F044DE" w:rsidRDefault="00FF222E" w:rsidP="000F32B9">
            <w:pPr>
              <w:tabs>
                <w:tab w:val="right" w:leader="dot" w:pos="9000"/>
              </w:tabs>
              <w:jc w:val="both"/>
              <w:rPr>
                <w:sz w:val="18"/>
              </w:rPr>
            </w:pPr>
            <w:r w:rsidRPr="00F044DE">
              <w:rPr>
                <w:sz w:val="18"/>
              </w:rPr>
              <w:t>0607</w:t>
            </w:r>
          </w:p>
        </w:tc>
        <w:tc>
          <w:tcPr>
            <w:tcW w:w="525" w:type="pct"/>
            <w:vAlign w:val="bottom"/>
          </w:tcPr>
          <w:p w14:paraId="19FECCF5" w14:textId="77777777" w:rsidR="00FF222E" w:rsidRPr="00F044DE" w:rsidRDefault="00FF222E" w:rsidP="000F32B9">
            <w:pPr>
              <w:tabs>
                <w:tab w:val="right" w:leader="dot" w:pos="9000"/>
              </w:tabs>
              <w:jc w:val="both"/>
              <w:rPr>
                <w:sz w:val="18"/>
              </w:rPr>
            </w:pPr>
            <w:r w:rsidRPr="00F044DE">
              <w:rPr>
                <w:sz w:val="18"/>
              </w:rPr>
              <w:t>0630</w:t>
            </w:r>
          </w:p>
        </w:tc>
        <w:tc>
          <w:tcPr>
            <w:tcW w:w="467" w:type="pct"/>
            <w:vAlign w:val="bottom"/>
          </w:tcPr>
          <w:p w14:paraId="5F0984D4" w14:textId="77777777" w:rsidR="00FF222E" w:rsidRPr="00F044DE" w:rsidRDefault="00FF222E" w:rsidP="000F32B9">
            <w:pPr>
              <w:tabs>
                <w:tab w:val="right" w:leader="dot" w:pos="9000"/>
              </w:tabs>
              <w:jc w:val="both"/>
              <w:rPr>
                <w:sz w:val="18"/>
              </w:rPr>
            </w:pPr>
            <w:r w:rsidRPr="00F044DE">
              <w:rPr>
                <w:sz w:val="18"/>
              </w:rPr>
              <w:t>23</w:t>
            </w:r>
          </w:p>
        </w:tc>
      </w:tr>
      <w:tr w:rsidR="00A91898" w:rsidRPr="00F044DE" w14:paraId="4E185110" w14:textId="77777777" w:rsidTr="00A91898">
        <w:trPr>
          <w:gridAfter w:val="1"/>
          <w:wAfter w:w="4" w:type="pct"/>
          <w:trHeight w:hRule="exact" w:val="327"/>
        </w:trPr>
        <w:tc>
          <w:tcPr>
            <w:tcW w:w="431" w:type="pct"/>
            <w:vAlign w:val="bottom"/>
          </w:tcPr>
          <w:p w14:paraId="3F4FD8DB" w14:textId="77777777" w:rsidR="00FF222E" w:rsidRPr="00F044DE" w:rsidRDefault="00FF222E" w:rsidP="000F32B9">
            <w:pPr>
              <w:tabs>
                <w:tab w:val="right" w:leader="dot" w:pos="9000"/>
              </w:tabs>
              <w:jc w:val="both"/>
              <w:rPr>
                <w:sz w:val="18"/>
              </w:rPr>
            </w:pPr>
            <w:r w:rsidRPr="00F044DE">
              <w:rPr>
                <w:sz w:val="18"/>
              </w:rPr>
              <w:t>N10°</w:t>
            </w:r>
          </w:p>
        </w:tc>
        <w:tc>
          <w:tcPr>
            <w:tcW w:w="526" w:type="pct"/>
            <w:vAlign w:val="bottom"/>
          </w:tcPr>
          <w:p w14:paraId="753F0F8A" w14:textId="77777777" w:rsidR="00FF222E" w:rsidRPr="00F044DE" w:rsidRDefault="00FF222E" w:rsidP="000F32B9">
            <w:pPr>
              <w:tabs>
                <w:tab w:val="right" w:leader="dot" w:pos="9000"/>
              </w:tabs>
              <w:jc w:val="both"/>
              <w:rPr>
                <w:sz w:val="18"/>
              </w:rPr>
            </w:pPr>
            <w:r w:rsidRPr="00F044DE">
              <w:rPr>
                <w:sz w:val="18"/>
              </w:rPr>
              <w:t>05 18</w:t>
            </w:r>
          </w:p>
        </w:tc>
        <w:tc>
          <w:tcPr>
            <w:tcW w:w="525" w:type="pct"/>
            <w:vAlign w:val="bottom"/>
          </w:tcPr>
          <w:p w14:paraId="0F441400" w14:textId="77777777" w:rsidR="00FF222E" w:rsidRPr="00F044DE" w:rsidRDefault="00FF222E" w:rsidP="000F32B9">
            <w:pPr>
              <w:tabs>
                <w:tab w:val="right" w:leader="dot" w:pos="9000"/>
              </w:tabs>
              <w:jc w:val="both"/>
              <w:rPr>
                <w:sz w:val="18"/>
              </w:rPr>
            </w:pPr>
            <w:r w:rsidRPr="00F044DE">
              <w:rPr>
                <w:sz w:val="18"/>
              </w:rPr>
              <w:t>05 40</w:t>
            </w:r>
          </w:p>
        </w:tc>
        <w:tc>
          <w:tcPr>
            <w:tcW w:w="479" w:type="pct"/>
            <w:vAlign w:val="bottom"/>
          </w:tcPr>
          <w:p w14:paraId="41C00902" w14:textId="77777777" w:rsidR="00FF222E" w:rsidRPr="00F044DE" w:rsidRDefault="00FF222E" w:rsidP="000F32B9">
            <w:pPr>
              <w:tabs>
                <w:tab w:val="right" w:leader="dot" w:pos="9000"/>
              </w:tabs>
              <w:jc w:val="both"/>
              <w:rPr>
                <w:sz w:val="18"/>
              </w:rPr>
            </w:pPr>
            <w:r w:rsidRPr="00F044DE">
              <w:rPr>
                <w:sz w:val="18"/>
              </w:rPr>
              <w:t>22</w:t>
            </w:r>
          </w:p>
        </w:tc>
        <w:tc>
          <w:tcPr>
            <w:tcW w:w="525" w:type="pct"/>
            <w:vAlign w:val="bottom"/>
          </w:tcPr>
          <w:p w14:paraId="7F2676BA" w14:textId="77777777"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14:paraId="01A5B815" w14:textId="77777777"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14:paraId="4D93B081" w14:textId="77777777" w:rsidR="00FF222E" w:rsidRPr="00F044DE" w:rsidRDefault="00FF222E" w:rsidP="000F32B9">
            <w:pPr>
              <w:tabs>
                <w:tab w:val="right" w:leader="dot" w:pos="9000"/>
              </w:tabs>
              <w:jc w:val="both"/>
              <w:rPr>
                <w:sz w:val="18"/>
              </w:rPr>
            </w:pPr>
            <w:r w:rsidRPr="00F044DE">
              <w:rPr>
                <w:sz w:val="18"/>
              </w:rPr>
              <w:t>21</w:t>
            </w:r>
          </w:p>
        </w:tc>
        <w:tc>
          <w:tcPr>
            <w:tcW w:w="525" w:type="pct"/>
            <w:vAlign w:val="bottom"/>
          </w:tcPr>
          <w:p w14:paraId="35E72B84" w14:textId="77777777" w:rsidR="00FF222E" w:rsidRPr="00F044DE" w:rsidRDefault="00FF222E" w:rsidP="000F32B9">
            <w:pPr>
              <w:tabs>
                <w:tab w:val="right" w:leader="dot" w:pos="9000"/>
              </w:tabs>
              <w:jc w:val="both"/>
              <w:rPr>
                <w:sz w:val="18"/>
              </w:rPr>
            </w:pPr>
            <w:r w:rsidRPr="00F044DE">
              <w:rPr>
                <w:sz w:val="18"/>
              </w:rPr>
              <w:t>0550</w:t>
            </w:r>
          </w:p>
        </w:tc>
        <w:tc>
          <w:tcPr>
            <w:tcW w:w="525" w:type="pct"/>
            <w:vAlign w:val="bottom"/>
          </w:tcPr>
          <w:p w14:paraId="007D466A" w14:textId="77777777" w:rsidR="00FF222E" w:rsidRPr="00F044DE" w:rsidRDefault="00FF222E" w:rsidP="000F32B9">
            <w:pPr>
              <w:tabs>
                <w:tab w:val="right" w:leader="dot" w:pos="9000"/>
              </w:tabs>
              <w:jc w:val="both"/>
              <w:rPr>
                <w:sz w:val="18"/>
              </w:rPr>
            </w:pPr>
            <w:r w:rsidRPr="00F044DE">
              <w:rPr>
                <w:sz w:val="18"/>
              </w:rPr>
              <w:t>0612</w:t>
            </w:r>
          </w:p>
        </w:tc>
        <w:tc>
          <w:tcPr>
            <w:tcW w:w="467" w:type="pct"/>
            <w:vAlign w:val="bottom"/>
          </w:tcPr>
          <w:p w14:paraId="610313B8" w14:textId="77777777" w:rsidR="00FF222E" w:rsidRPr="00F044DE" w:rsidRDefault="00FF222E" w:rsidP="000F32B9">
            <w:pPr>
              <w:tabs>
                <w:tab w:val="right" w:leader="dot" w:pos="9000"/>
              </w:tabs>
              <w:jc w:val="both"/>
              <w:rPr>
                <w:sz w:val="18"/>
              </w:rPr>
            </w:pPr>
            <w:r w:rsidRPr="00F044DE">
              <w:rPr>
                <w:sz w:val="18"/>
              </w:rPr>
              <w:t>22</w:t>
            </w:r>
          </w:p>
        </w:tc>
      </w:tr>
      <w:tr w:rsidR="00A91898" w:rsidRPr="00F044DE" w14:paraId="7A884F89" w14:textId="77777777" w:rsidTr="00A91898">
        <w:trPr>
          <w:gridAfter w:val="1"/>
          <w:wAfter w:w="4" w:type="pct"/>
          <w:trHeight w:hRule="exact" w:val="327"/>
        </w:trPr>
        <w:tc>
          <w:tcPr>
            <w:tcW w:w="431" w:type="pct"/>
            <w:vAlign w:val="bottom"/>
          </w:tcPr>
          <w:p w14:paraId="15EAA23D" w14:textId="77777777" w:rsidR="00FF222E" w:rsidRPr="00F044DE" w:rsidRDefault="00FF222E" w:rsidP="000F32B9">
            <w:pPr>
              <w:tabs>
                <w:tab w:val="right" w:leader="dot" w:pos="9000"/>
              </w:tabs>
              <w:ind w:firstLineChars="100" w:firstLine="180"/>
              <w:jc w:val="both"/>
              <w:rPr>
                <w:sz w:val="18"/>
              </w:rPr>
            </w:pPr>
            <w:r w:rsidRPr="00F044DE">
              <w:rPr>
                <w:sz w:val="18"/>
              </w:rPr>
              <w:t>0°</w:t>
            </w:r>
          </w:p>
        </w:tc>
        <w:tc>
          <w:tcPr>
            <w:tcW w:w="526" w:type="pct"/>
            <w:vAlign w:val="bottom"/>
          </w:tcPr>
          <w:p w14:paraId="655EC650" w14:textId="77777777" w:rsidR="00FF222E" w:rsidRPr="00F044DE" w:rsidRDefault="00FF222E" w:rsidP="000F32B9">
            <w:pPr>
              <w:tabs>
                <w:tab w:val="right" w:leader="dot" w:pos="9000"/>
              </w:tabs>
              <w:jc w:val="both"/>
              <w:rPr>
                <w:sz w:val="18"/>
              </w:rPr>
            </w:pPr>
            <w:r w:rsidRPr="00F044DE">
              <w:rPr>
                <w:sz w:val="18"/>
              </w:rPr>
              <w:t>05 36</w:t>
            </w:r>
          </w:p>
        </w:tc>
        <w:tc>
          <w:tcPr>
            <w:tcW w:w="525" w:type="pct"/>
            <w:vAlign w:val="bottom"/>
          </w:tcPr>
          <w:p w14:paraId="7FEAE830" w14:textId="77777777" w:rsidR="00FF222E" w:rsidRPr="00F044DE" w:rsidRDefault="00FF222E" w:rsidP="000F32B9">
            <w:pPr>
              <w:tabs>
                <w:tab w:val="right" w:leader="dot" w:pos="9000"/>
              </w:tabs>
              <w:jc w:val="both"/>
              <w:rPr>
                <w:sz w:val="18"/>
              </w:rPr>
            </w:pPr>
            <w:r w:rsidRPr="00F044DE">
              <w:rPr>
                <w:sz w:val="18"/>
              </w:rPr>
              <w:t>05 58</w:t>
            </w:r>
          </w:p>
        </w:tc>
        <w:tc>
          <w:tcPr>
            <w:tcW w:w="479" w:type="pct"/>
            <w:vAlign w:val="bottom"/>
          </w:tcPr>
          <w:p w14:paraId="71DA86AD" w14:textId="77777777" w:rsidR="00FF222E" w:rsidRPr="00F044DE" w:rsidRDefault="00FF222E" w:rsidP="000F32B9">
            <w:pPr>
              <w:tabs>
                <w:tab w:val="right" w:leader="dot" w:pos="9000"/>
              </w:tabs>
              <w:jc w:val="both"/>
              <w:rPr>
                <w:sz w:val="18"/>
              </w:rPr>
            </w:pPr>
            <w:r w:rsidRPr="00F044DE">
              <w:rPr>
                <w:sz w:val="18"/>
              </w:rPr>
              <w:t>22</w:t>
            </w:r>
          </w:p>
        </w:tc>
        <w:tc>
          <w:tcPr>
            <w:tcW w:w="525" w:type="pct"/>
            <w:vAlign w:val="bottom"/>
          </w:tcPr>
          <w:p w14:paraId="676D83D2" w14:textId="77777777"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14:paraId="6F66FB8F" w14:textId="77777777"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14:paraId="5CCD88D8" w14:textId="77777777" w:rsidR="00FF222E" w:rsidRPr="00F044DE" w:rsidRDefault="00FF222E" w:rsidP="000F32B9">
            <w:pPr>
              <w:tabs>
                <w:tab w:val="right" w:leader="dot" w:pos="9000"/>
              </w:tabs>
              <w:jc w:val="both"/>
              <w:rPr>
                <w:sz w:val="18"/>
              </w:rPr>
            </w:pPr>
            <w:r w:rsidRPr="00F044DE">
              <w:rPr>
                <w:sz w:val="18"/>
              </w:rPr>
              <w:t>21</w:t>
            </w:r>
          </w:p>
        </w:tc>
        <w:tc>
          <w:tcPr>
            <w:tcW w:w="525" w:type="pct"/>
            <w:vAlign w:val="bottom"/>
          </w:tcPr>
          <w:p w14:paraId="5407B5E3" w14:textId="77777777" w:rsidR="00FF222E" w:rsidRPr="00F044DE" w:rsidRDefault="00FF222E" w:rsidP="000F32B9">
            <w:pPr>
              <w:tabs>
                <w:tab w:val="right" w:leader="dot" w:pos="9000"/>
              </w:tabs>
              <w:jc w:val="both"/>
              <w:rPr>
                <w:sz w:val="18"/>
              </w:rPr>
            </w:pPr>
            <w:r w:rsidRPr="00F044DE">
              <w:rPr>
                <w:sz w:val="18"/>
              </w:rPr>
              <w:t>0532</w:t>
            </w:r>
          </w:p>
        </w:tc>
        <w:tc>
          <w:tcPr>
            <w:tcW w:w="525" w:type="pct"/>
            <w:vAlign w:val="bottom"/>
          </w:tcPr>
          <w:p w14:paraId="46D9A320" w14:textId="77777777" w:rsidR="00FF222E" w:rsidRPr="00F044DE" w:rsidRDefault="00FF222E" w:rsidP="000F32B9">
            <w:pPr>
              <w:tabs>
                <w:tab w:val="right" w:leader="dot" w:pos="9000"/>
              </w:tabs>
              <w:jc w:val="both"/>
              <w:rPr>
                <w:sz w:val="18"/>
              </w:rPr>
            </w:pPr>
            <w:r w:rsidRPr="00F044DE">
              <w:rPr>
                <w:sz w:val="18"/>
              </w:rPr>
              <w:t>0554</w:t>
            </w:r>
          </w:p>
        </w:tc>
        <w:tc>
          <w:tcPr>
            <w:tcW w:w="467" w:type="pct"/>
            <w:vAlign w:val="bottom"/>
          </w:tcPr>
          <w:p w14:paraId="2653DE6A" w14:textId="77777777" w:rsidR="00FF222E" w:rsidRPr="00F044DE" w:rsidRDefault="00FF222E" w:rsidP="000F32B9">
            <w:pPr>
              <w:tabs>
                <w:tab w:val="right" w:leader="dot" w:pos="9000"/>
              </w:tabs>
              <w:jc w:val="both"/>
              <w:rPr>
                <w:sz w:val="18"/>
              </w:rPr>
            </w:pPr>
            <w:r w:rsidRPr="00F044DE">
              <w:rPr>
                <w:sz w:val="18"/>
              </w:rPr>
              <w:t>22</w:t>
            </w:r>
          </w:p>
        </w:tc>
      </w:tr>
      <w:tr w:rsidR="00A91898" w:rsidRPr="00F044DE" w14:paraId="43793E6D" w14:textId="77777777" w:rsidTr="00A91898">
        <w:trPr>
          <w:gridAfter w:val="1"/>
          <w:wAfter w:w="4" w:type="pct"/>
          <w:trHeight w:hRule="exact" w:val="327"/>
        </w:trPr>
        <w:tc>
          <w:tcPr>
            <w:tcW w:w="431" w:type="pct"/>
            <w:vAlign w:val="bottom"/>
          </w:tcPr>
          <w:p w14:paraId="5A604277" w14:textId="77777777" w:rsidR="00FF222E" w:rsidRPr="00F044DE" w:rsidRDefault="00FF222E" w:rsidP="000F32B9">
            <w:pPr>
              <w:tabs>
                <w:tab w:val="right" w:leader="dot" w:pos="9000"/>
              </w:tabs>
              <w:jc w:val="both"/>
              <w:rPr>
                <w:sz w:val="18"/>
              </w:rPr>
            </w:pPr>
            <w:r w:rsidRPr="00F044DE">
              <w:rPr>
                <w:sz w:val="18"/>
              </w:rPr>
              <w:t>S10°</w:t>
            </w:r>
          </w:p>
        </w:tc>
        <w:tc>
          <w:tcPr>
            <w:tcW w:w="526" w:type="pct"/>
            <w:vAlign w:val="bottom"/>
          </w:tcPr>
          <w:p w14:paraId="39E2A746" w14:textId="77777777" w:rsidR="00FF222E" w:rsidRPr="00F044DE" w:rsidRDefault="00FF222E" w:rsidP="000F32B9">
            <w:pPr>
              <w:tabs>
                <w:tab w:val="right" w:leader="dot" w:pos="9000"/>
              </w:tabs>
              <w:jc w:val="both"/>
              <w:rPr>
                <w:sz w:val="18"/>
              </w:rPr>
            </w:pPr>
            <w:r w:rsidRPr="00F044DE">
              <w:rPr>
                <w:sz w:val="18"/>
              </w:rPr>
              <w:t>05 53</w:t>
            </w:r>
          </w:p>
        </w:tc>
        <w:tc>
          <w:tcPr>
            <w:tcW w:w="525" w:type="pct"/>
            <w:vAlign w:val="bottom"/>
          </w:tcPr>
          <w:p w14:paraId="4737EC51" w14:textId="77777777" w:rsidR="00FF222E" w:rsidRPr="00F044DE" w:rsidRDefault="00FF222E" w:rsidP="000F32B9">
            <w:pPr>
              <w:tabs>
                <w:tab w:val="right" w:leader="dot" w:pos="9000"/>
              </w:tabs>
              <w:jc w:val="both"/>
              <w:rPr>
                <w:sz w:val="18"/>
              </w:rPr>
            </w:pPr>
            <w:r w:rsidRPr="00F044DE">
              <w:rPr>
                <w:sz w:val="18"/>
              </w:rPr>
              <w:t>06 16</w:t>
            </w:r>
          </w:p>
        </w:tc>
        <w:tc>
          <w:tcPr>
            <w:tcW w:w="479" w:type="pct"/>
            <w:vAlign w:val="bottom"/>
          </w:tcPr>
          <w:p w14:paraId="4771A8A1" w14:textId="77777777" w:rsidR="00FF222E" w:rsidRPr="00F044DE" w:rsidRDefault="00FF222E" w:rsidP="000F32B9">
            <w:pPr>
              <w:tabs>
                <w:tab w:val="right" w:leader="dot" w:pos="9000"/>
              </w:tabs>
              <w:jc w:val="both"/>
              <w:rPr>
                <w:sz w:val="18"/>
              </w:rPr>
            </w:pPr>
            <w:r w:rsidRPr="00F044DE">
              <w:rPr>
                <w:sz w:val="18"/>
              </w:rPr>
              <w:t>23</w:t>
            </w:r>
          </w:p>
        </w:tc>
        <w:tc>
          <w:tcPr>
            <w:tcW w:w="525" w:type="pct"/>
            <w:vAlign w:val="bottom"/>
          </w:tcPr>
          <w:p w14:paraId="6E5F1415" w14:textId="77777777"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14:paraId="50926389" w14:textId="77777777"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14:paraId="1B016CFE" w14:textId="77777777" w:rsidR="00FF222E" w:rsidRPr="00F044DE" w:rsidRDefault="00FF222E" w:rsidP="000F32B9">
            <w:pPr>
              <w:tabs>
                <w:tab w:val="right" w:leader="dot" w:pos="9000"/>
              </w:tabs>
              <w:jc w:val="both"/>
              <w:rPr>
                <w:sz w:val="18"/>
              </w:rPr>
            </w:pPr>
            <w:r w:rsidRPr="00F044DE">
              <w:rPr>
                <w:sz w:val="18"/>
              </w:rPr>
              <w:t>22</w:t>
            </w:r>
          </w:p>
        </w:tc>
        <w:tc>
          <w:tcPr>
            <w:tcW w:w="525" w:type="pct"/>
            <w:vAlign w:val="bottom"/>
          </w:tcPr>
          <w:p w14:paraId="20BF072B" w14:textId="77777777" w:rsidR="00FF222E" w:rsidRPr="00F044DE" w:rsidRDefault="00FF222E" w:rsidP="000F32B9">
            <w:pPr>
              <w:tabs>
                <w:tab w:val="right" w:leader="dot" w:pos="9000"/>
              </w:tabs>
              <w:jc w:val="both"/>
              <w:rPr>
                <w:sz w:val="18"/>
              </w:rPr>
            </w:pPr>
            <w:r w:rsidRPr="00F044DE">
              <w:rPr>
                <w:sz w:val="18"/>
              </w:rPr>
              <w:t>0514</w:t>
            </w:r>
          </w:p>
        </w:tc>
        <w:tc>
          <w:tcPr>
            <w:tcW w:w="525" w:type="pct"/>
            <w:vAlign w:val="bottom"/>
          </w:tcPr>
          <w:p w14:paraId="5B82CD9E" w14:textId="77777777" w:rsidR="00FF222E" w:rsidRPr="00F044DE" w:rsidRDefault="00FF222E" w:rsidP="000F32B9">
            <w:pPr>
              <w:tabs>
                <w:tab w:val="right" w:leader="dot" w:pos="9000"/>
              </w:tabs>
              <w:jc w:val="both"/>
              <w:rPr>
                <w:sz w:val="18"/>
              </w:rPr>
            </w:pPr>
            <w:r w:rsidRPr="00F044DE">
              <w:rPr>
                <w:sz w:val="18"/>
              </w:rPr>
              <w:t>0537</w:t>
            </w:r>
          </w:p>
        </w:tc>
        <w:tc>
          <w:tcPr>
            <w:tcW w:w="467" w:type="pct"/>
            <w:vAlign w:val="bottom"/>
          </w:tcPr>
          <w:p w14:paraId="44170DCD" w14:textId="77777777" w:rsidR="00FF222E" w:rsidRPr="00F044DE" w:rsidRDefault="00FF222E" w:rsidP="000F32B9">
            <w:pPr>
              <w:tabs>
                <w:tab w:val="right" w:leader="dot" w:pos="9000"/>
              </w:tabs>
              <w:jc w:val="both"/>
              <w:rPr>
                <w:sz w:val="18"/>
              </w:rPr>
            </w:pPr>
            <w:r w:rsidRPr="00F044DE">
              <w:rPr>
                <w:sz w:val="18"/>
              </w:rPr>
              <w:t>23</w:t>
            </w:r>
          </w:p>
        </w:tc>
      </w:tr>
      <w:tr w:rsidR="00A91898" w:rsidRPr="00F044DE" w14:paraId="04A70359" w14:textId="77777777" w:rsidTr="00A91898">
        <w:trPr>
          <w:gridAfter w:val="1"/>
          <w:wAfter w:w="4" w:type="pct"/>
          <w:trHeight w:hRule="exact" w:val="327"/>
        </w:trPr>
        <w:tc>
          <w:tcPr>
            <w:tcW w:w="431" w:type="pct"/>
            <w:vAlign w:val="bottom"/>
          </w:tcPr>
          <w:p w14:paraId="1D5CA3FB" w14:textId="77777777" w:rsidR="00FF222E" w:rsidRPr="00F044DE" w:rsidRDefault="00FF222E" w:rsidP="000F32B9">
            <w:pPr>
              <w:tabs>
                <w:tab w:val="right" w:leader="dot" w:pos="9000"/>
              </w:tabs>
              <w:jc w:val="both"/>
              <w:rPr>
                <w:sz w:val="18"/>
              </w:rPr>
            </w:pPr>
            <w:r w:rsidRPr="00F044DE">
              <w:rPr>
                <w:sz w:val="18"/>
              </w:rPr>
              <w:t>S20°</w:t>
            </w:r>
          </w:p>
        </w:tc>
        <w:tc>
          <w:tcPr>
            <w:tcW w:w="526" w:type="pct"/>
            <w:vAlign w:val="bottom"/>
          </w:tcPr>
          <w:p w14:paraId="060B997F" w14:textId="77777777" w:rsidR="00FF222E" w:rsidRPr="00F044DE" w:rsidRDefault="00FF222E" w:rsidP="000F32B9">
            <w:pPr>
              <w:tabs>
                <w:tab w:val="right" w:leader="dot" w:pos="9000"/>
              </w:tabs>
              <w:jc w:val="both"/>
              <w:rPr>
                <w:sz w:val="18"/>
              </w:rPr>
            </w:pPr>
            <w:r w:rsidRPr="00F044DE">
              <w:rPr>
                <w:sz w:val="18"/>
              </w:rPr>
              <w:t>06 10</w:t>
            </w:r>
          </w:p>
        </w:tc>
        <w:tc>
          <w:tcPr>
            <w:tcW w:w="525" w:type="pct"/>
            <w:vAlign w:val="bottom"/>
          </w:tcPr>
          <w:p w14:paraId="060C514A" w14:textId="77777777" w:rsidR="00FF222E" w:rsidRPr="00F044DE" w:rsidRDefault="00FF222E" w:rsidP="000F32B9">
            <w:pPr>
              <w:tabs>
                <w:tab w:val="right" w:leader="dot" w:pos="9000"/>
              </w:tabs>
              <w:jc w:val="both"/>
              <w:rPr>
                <w:sz w:val="18"/>
              </w:rPr>
            </w:pPr>
            <w:r w:rsidRPr="00F044DE">
              <w:rPr>
                <w:sz w:val="18"/>
              </w:rPr>
              <w:t>06 34</w:t>
            </w:r>
          </w:p>
        </w:tc>
        <w:tc>
          <w:tcPr>
            <w:tcW w:w="479" w:type="pct"/>
            <w:vAlign w:val="bottom"/>
          </w:tcPr>
          <w:p w14:paraId="2197478C" w14:textId="77777777" w:rsidR="00FF222E" w:rsidRPr="00F044DE" w:rsidRDefault="00FF222E" w:rsidP="000F32B9">
            <w:pPr>
              <w:tabs>
                <w:tab w:val="right" w:leader="dot" w:pos="9000"/>
              </w:tabs>
              <w:jc w:val="both"/>
              <w:rPr>
                <w:sz w:val="18"/>
              </w:rPr>
            </w:pPr>
            <w:r w:rsidRPr="00F044DE">
              <w:rPr>
                <w:sz w:val="18"/>
              </w:rPr>
              <w:t>24</w:t>
            </w:r>
          </w:p>
        </w:tc>
        <w:tc>
          <w:tcPr>
            <w:tcW w:w="525" w:type="pct"/>
            <w:vAlign w:val="bottom"/>
          </w:tcPr>
          <w:p w14:paraId="43A07A29" w14:textId="77777777" w:rsidR="00FF222E" w:rsidRPr="00F044DE" w:rsidRDefault="00FF222E" w:rsidP="000F32B9">
            <w:pPr>
              <w:tabs>
                <w:tab w:val="right" w:leader="dot" w:pos="9000"/>
              </w:tabs>
              <w:jc w:val="both"/>
              <w:rPr>
                <w:sz w:val="18"/>
              </w:rPr>
            </w:pPr>
            <w:r w:rsidRPr="00F044DE">
              <w:rPr>
                <w:sz w:val="18"/>
              </w:rPr>
              <w:t>05 27</w:t>
            </w:r>
          </w:p>
        </w:tc>
        <w:tc>
          <w:tcPr>
            <w:tcW w:w="525" w:type="pct"/>
            <w:vAlign w:val="bottom"/>
          </w:tcPr>
          <w:p w14:paraId="7E7B487D" w14:textId="77777777"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14:paraId="5A98DC31" w14:textId="77777777" w:rsidR="00FF222E" w:rsidRPr="00F044DE" w:rsidRDefault="00FF222E" w:rsidP="000F32B9">
            <w:pPr>
              <w:tabs>
                <w:tab w:val="right" w:leader="dot" w:pos="9000"/>
              </w:tabs>
              <w:jc w:val="both"/>
              <w:rPr>
                <w:sz w:val="18"/>
              </w:rPr>
            </w:pPr>
            <w:r w:rsidRPr="00F044DE">
              <w:rPr>
                <w:sz w:val="18"/>
              </w:rPr>
              <w:t>23</w:t>
            </w:r>
          </w:p>
        </w:tc>
        <w:tc>
          <w:tcPr>
            <w:tcW w:w="525" w:type="pct"/>
            <w:vAlign w:val="bottom"/>
          </w:tcPr>
          <w:p w14:paraId="35443C83" w14:textId="77777777" w:rsidR="00FF222E" w:rsidRPr="00F044DE" w:rsidRDefault="00FF222E" w:rsidP="000F32B9">
            <w:pPr>
              <w:tabs>
                <w:tab w:val="right" w:leader="dot" w:pos="9000"/>
              </w:tabs>
              <w:jc w:val="both"/>
              <w:rPr>
                <w:sz w:val="18"/>
              </w:rPr>
            </w:pPr>
            <w:r w:rsidRPr="00F044DE">
              <w:rPr>
                <w:sz w:val="18"/>
              </w:rPr>
              <w:t>0454</w:t>
            </w:r>
          </w:p>
        </w:tc>
        <w:tc>
          <w:tcPr>
            <w:tcW w:w="525" w:type="pct"/>
            <w:vAlign w:val="bottom"/>
          </w:tcPr>
          <w:p w14:paraId="15D238F8" w14:textId="77777777" w:rsidR="00FF222E" w:rsidRPr="00F044DE" w:rsidRDefault="00FF222E" w:rsidP="000F32B9">
            <w:pPr>
              <w:tabs>
                <w:tab w:val="right" w:leader="dot" w:pos="9000"/>
              </w:tabs>
              <w:jc w:val="both"/>
              <w:rPr>
                <w:sz w:val="18"/>
              </w:rPr>
            </w:pPr>
            <w:r w:rsidRPr="00F044DE">
              <w:rPr>
                <w:sz w:val="18"/>
              </w:rPr>
              <w:t>0518</w:t>
            </w:r>
          </w:p>
        </w:tc>
        <w:tc>
          <w:tcPr>
            <w:tcW w:w="467" w:type="pct"/>
            <w:vAlign w:val="bottom"/>
          </w:tcPr>
          <w:p w14:paraId="3CE05198" w14:textId="77777777" w:rsidR="00FF222E" w:rsidRPr="00F044DE" w:rsidRDefault="00FF222E" w:rsidP="000F32B9">
            <w:pPr>
              <w:tabs>
                <w:tab w:val="right" w:leader="dot" w:pos="9000"/>
              </w:tabs>
              <w:jc w:val="both"/>
              <w:rPr>
                <w:sz w:val="18"/>
              </w:rPr>
            </w:pPr>
            <w:r w:rsidRPr="00F044DE">
              <w:rPr>
                <w:sz w:val="18"/>
              </w:rPr>
              <w:t>24</w:t>
            </w:r>
          </w:p>
        </w:tc>
      </w:tr>
      <w:tr w:rsidR="00A91898" w:rsidRPr="00F044DE" w14:paraId="10DAB3C9" w14:textId="77777777" w:rsidTr="00A91898">
        <w:trPr>
          <w:gridAfter w:val="1"/>
          <w:wAfter w:w="4" w:type="pct"/>
          <w:trHeight w:hRule="exact" w:val="327"/>
        </w:trPr>
        <w:tc>
          <w:tcPr>
            <w:tcW w:w="431" w:type="pct"/>
            <w:vAlign w:val="bottom"/>
          </w:tcPr>
          <w:p w14:paraId="1638199E" w14:textId="77777777" w:rsidR="00FF222E" w:rsidRPr="00F044DE" w:rsidRDefault="00FF222E" w:rsidP="000F32B9">
            <w:pPr>
              <w:tabs>
                <w:tab w:val="right" w:leader="dot" w:pos="9000"/>
              </w:tabs>
              <w:jc w:val="both"/>
              <w:rPr>
                <w:sz w:val="18"/>
              </w:rPr>
            </w:pPr>
            <w:r w:rsidRPr="00F044DE">
              <w:rPr>
                <w:sz w:val="18"/>
              </w:rPr>
              <w:t>S30°</w:t>
            </w:r>
          </w:p>
        </w:tc>
        <w:tc>
          <w:tcPr>
            <w:tcW w:w="526" w:type="pct"/>
            <w:vAlign w:val="bottom"/>
          </w:tcPr>
          <w:p w14:paraId="013B834A" w14:textId="77777777" w:rsidR="00FF222E" w:rsidRPr="00F044DE" w:rsidRDefault="00FF222E" w:rsidP="000F32B9">
            <w:pPr>
              <w:tabs>
                <w:tab w:val="right" w:leader="dot" w:pos="9000"/>
              </w:tabs>
              <w:jc w:val="both"/>
              <w:rPr>
                <w:sz w:val="18"/>
              </w:rPr>
            </w:pPr>
            <w:r w:rsidRPr="00F044DE">
              <w:rPr>
                <w:sz w:val="18"/>
              </w:rPr>
              <w:t>06 29</w:t>
            </w:r>
          </w:p>
        </w:tc>
        <w:tc>
          <w:tcPr>
            <w:tcW w:w="525" w:type="pct"/>
            <w:vAlign w:val="bottom"/>
          </w:tcPr>
          <w:p w14:paraId="63286CE5" w14:textId="77777777" w:rsidR="00FF222E" w:rsidRPr="00F044DE" w:rsidRDefault="00FF222E" w:rsidP="000F32B9">
            <w:pPr>
              <w:tabs>
                <w:tab w:val="right" w:leader="dot" w:pos="9000"/>
              </w:tabs>
              <w:jc w:val="both"/>
              <w:rPr>
                <w:sz w:val="18"/>
              </w:rPr>
            </w:pPr>
            <w:r w:rsidRPr="00F044DE">
              <w:rPr>
                <w:sz w:val="18"/>
              </w:rPr>
              <w:t>06 55</w:t>
            </w:r>
          </w:p>
        </w:tc>
        <w:tc>
          <w:tcPr>
            <w:tcW w:w="479" w:type="pct"/>
            <w:vAlign w:val="bottom"/>
          </w:tcPr>
          <w:p w14:paraId="20E6842E" w14:textId="77777777" w:rsidR="00FF222E" w:rsidRPr="00F044DE" w:rsidRDefault="00FF222E" w:rsidP="000F32B9">
            <w:pPr>
              <w:tabs>
                <w:tab w:val="right" w:leader="dot" w:pos="9000"/>
              </w:tabs>
              <w:jc w:val="both"/>
              <w:rPr>
                <w:sz w:val="18"/>
              </w:rPr>
            </w:pPr>
            <w:r w:rsidRPr="00F044DE">
              <w:rPr>
                <w:sz w:val="18"/>
              </w:rPr>
              <w:t>26</w:t>
            </w:r>
          </w:p>
        </w:tc>
        <w:tc>
          <w:tcPr>
            <w:tcW w:w="525" w:type="pct"/>
            <w:vAlign w:val="bottom"/>
          </w:tcPr>
          <w:p w14:paraId="4669A8BC" w14:textId="77777777" w:rsidR="00FF222E" w:rsidRPr="00F044DE" w:rsidRDefault="00FF222E" w:rsidP="000F32B9">
            <w:pPr>
              <w:tabs>
                <w:tab w:val="right" w:leader="dot" w:pos="9000"/>
              </w:tabs>
              <w:jc w:val="both"/>
              <w:rPr>
                <w:sz w:val="18"/>
              </w:rPr>
            </w:pPr>
            <w:r w:rsidRPr="00F044DE">
              <w:rPr>
                <w:sz w:val="18"/>
              </w:rPr>
              <w:t>05 24</w:t>
            </w:r>
          </w:p>
        </w:tc>
        <w:tc>
          <w:tcPr>
            <w:tcW w:w="525" w:type="pct"/>
            <w:vAlign w:val="bottom"/>
          </w:tcPr>
          <w:p w14:paraId="5E7B0DD6" w14:textId="77777777"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14:paraId="31CEA6E8" w14:textId="77777777" w:rsidR="00FF222E" w:rsidRPr="00F044DE" w:rsidRDefault="00FF222E" w:rsidP="000F32B9">
            <w:pPr>
              <w:tabs>
                <w:tab w:val="right" w:leader="dot" w:pos="9000"/>
              </w:tabs>
              <w:jc w:val="both"/>
              <w:rPr>
                <w:sz w:val="18"/>
              </w:rPr>
            </w:pPr>
            <w:r w:rsidRPr="00F044DE">
              <w:rPr>
                <w:sz w:val="18"/>
              </w:rPr>
              <w:t>26</w:t>
            </w:r>
          </w:p>
        </w:tc>
        <w:tc>
          <w:tcPr>
            <w:tcW w:w="525" w:type="pct"/>
            <w:vAlign w:val="bottom"/>
          </w:tcPr>
          <w:p w14:paraId="5FE5D5CA" w14:textId="77777777" w:rsidR="00FF222E" w:rsidRPr="00F044DE" w:rsidRDefault="00FF222E" w:rsidP="000F32B9">
            <w:pPr>
              <w:tabs>
                <w:tab w:val="right" w:leader="dot" w:pos="9000"/>
              </w:tabs>
              <w:jc w:val="both"/>
              <w:rPr>
                <w:sz w:val="18"/>
              </w:rPr>
            </w:pPr>
            <w:r w:rsidRPr="00F044DE">
              <w:rPr>
                <w:sz w:val="18"/>
              </w:rPr>
              <w:t>0429</w:t>
            </w:r>
          </w:p>
        </w:tc>
        <w:tc>
          <w:tcPr>
            <w:tcW w:w="525" w:type="pct"/>
            <w:vAlign w:val="bottom"/>
          </w:tcPr>
          <w:p w14:paraId="0F47997A" w14:textId="77777777" w:rsidR="00FF222E" w:rsidRPr="00F044DE" w:rsidRDefault="00FF222E" w:rsidP="000F32B9">
            <w:pPr>
              <w:tabs>
                <w:tab w:val="right" w:leader="dot" w:pos="9000"/>
              </w:tabs>
              <w:jc w:val="both"/>
              <w:rPr>
                <w:sz w:val="18"/>
              </w:rPr>
            </w:pPr>
            <w:r w:rsidRPr="00F044DE">
              <w:rPr>
                <w:sz w:val="18"/>
              </w:rPr>
              <w:t>0456</w:t>
            </w:r>
          </w:p>
        </w:tc>
        <w:tc>
          <w:tcPr>
            <w:tcW w:w="467" w:type="pct"/>
            <w:vAlign w:val="bottom"/>
          </w:tcPr>
          <w:p w14:paraId="48D790CC" w14:textId="77777777" w:rsidR="00FF222E" w:rsidRPr="00F044DE" w:rsidRDefault="00FF222E" w:rsidP="000F32B9">
            <w:pPr>
              <w:tabs>
                <w:tab w:val="right" w:leader="dot" w:pos="9000"/>
              </w:tabs>
              <w:jc w:val="both"/>
              <w:rPr>
                <w:sz w:val="18"/>
              </w:rPr>
            </w:pPr>
            <w:r w:rsidRPr="00F044DE">
              <w:rPr>
                <w:sz w:val="18"/>
              </w:rPr>
              <w:t>27</w:t>
            </w:r>
          </w:p>
        </w:tc>
      </w:tr>
      <w:tr w:rsidR="00A91898" w:rsidRPr="00F044DE" w14:paraId="6F60DE67" w14:textId="77777777" w:rsidTr="00A91898">
        <w:trPr>
          <w:gridAfter w:val="1"/>
          <w:wAfter w:w="4" w:type="pct"/>
          <w:trHeight w:hRule="exact" w:val="327"/>
        </w:trPr>
        <w:tc>
          <w:tcPr>
            <w:tcW w:w="431" w:type="pct"/>
            <w:vAlign w:val="bottom"/>
          </w:tcPr>
          <w:p w14:paraId="312FD90C" w14:textId="77777777" w:rsidR="00FF222E" w:rsidRPr="00F044DE" w:rsidRDefault="00FF222E" w:rsidP="000F32B9">
            <w:pPr>
              <w:tabs>
                <w:tab w:val="right" w:leader="dot" w:pos="9000"/>
              </w:tabs>
              <w:jc w:val="both"/>
              <w:rPr>
                <w:sz w:val="18"/>
              </w:rPr>
            </w:pPr>
            <w:r w:rsidRPr="00F044DE">
              <w:rPr>
                <w:sz w:val="18"/>
              </w:rPr>
              <w:t>S40°</w:t>
            </w:r>
          </w:p>
        </w:tc>
        <w:tc>
          <w:tcPr>
            <w:tcW w:w="526" w:type="pct"/>
            <w:vAlign w:val="bottom"/>
          </w:tcPr>
          <w:p w14:paraId="13A66F96" w14:textId="77777777" w:rsidR="00FF222E" w:rsidRPr="00F044DE" w:rsidRDefault="00FF222E" w:rsidP="000F32B9">
            <w:pPr>
              <w:tabs>
                <w:tab w:val="right" w:leader="dot" w:pos="9000"/>
              </w:tabs>
              <w:jc w:val="both"/>
              <w:rPr>
                <w:sz w:val="18"/>
              </w:rPr>
            </w:pPr>
            <w:r w:rsidRPr="00F044DE">
              <w:rPr>
                <w:sz w:val="18"/>
              </w:rPr>
              <w:t>06 52</w:t>
            </w:r>
          </w:p>
        </w:tc>
        <w:tc>
          <w:tcPr>
            <w:tcW w:w="525" w:type="pct"/>
            <w:vAlign w:val="bottom"/>
          </w:tcPr>
          <w:p w14:paraId="7313993E" w14:textId="77777777" w:rsidR="00FF222E" w:rsidRPr="00F044DE" w:rsidRDefault="00FF222E" w:rsidP="000F32B9">
            <w:pPr>
              <w:tabs>
                <w:tab w:val="right" w:leader="dot" w:pos="9000"/>
              </w:tabs>
              <w:jc w:val="both"/>
              <w:rPr>
                <w:sz w:val="18"/>
              </w:rPr>
            </w:pPr>
            <w:r w:rsidRPr="00F044DE">
              <w:rPr>
                <w:sz w:val="18"/>
              </w:rPr>
              <w:t>07 22</w:t>
            </w:r>
          </w:p>
        </w:tc>
        <w:tc>
          <w:tcPr>
            <w:tcW w:w="479" w:type="pct"/>
            <w:vAlign w:val="bottom"/>
          </w:tcPr>
          <w:p w14:paraId="51EAD1DD" w14:textId="77777777" w:rsidR="00FF222E" w:rsidRPr="00F044DE" w:rsidRDefault="00FF222E" w:rsidP="000F32B9">
            <w:pPr>
              <w:tabs>
                <w:tab w:val="right" w:leader="dot" w:pos="9000"/>
              </w:tabs>
              <w:jc w:val="both"/>
              <w:rPr>
                <w:sz w:val="18"/>
              </w:rPr>
            </w:pPr>
            <w:r w:rsidRPr="00F044DE">
              <w:rPr>
                <w:sz w:val="18"/>
              </w:rPr>
              <w:t>30</w:t>
            </w:r>
          </w:p>
        </w:tc>
        <w:tc>
          <w:tcPr>
            <w:tcW w:w="525" w:type="pct"/>
            <w:vAlign w:val="bottom"/>
          </w:tcPr>
          <w:p w14:paraId="3881EC51" w14:textId="77777777" w:rsidR="00FF222E" w:rsidRPr="00F044DE" w:rsidRDefault="00FF222E" w:rsidP="000F32B9">
            <w:pPr>
              <w:tabs>
                <w:tab w:val="right" w:leader="dot" w:pos="9000"/>
              </w:tabs>
              <w:jc w:val="both"/>
              <w:rPr>
                <w:sz w:val="18"/>
              </w:rPr>
            </w:pPr>
            <w:r w:rsidRPr="00F044DE">
              <w:rPr>
                <w:sz w:val="18"/>
              </w:rPr>
              <w:t>05 21</w:t>
            </w:r>
          </w:p>
        </w:tc>
        <w:tc>
          <w:tcPr>
            <w:tcW w:w="525" w:type="pct"/>
            <w:vAlign w:val="bottom"/>
          </w:tcPr>
          <w:p w14:paraId="6B53C1E1" w14:textId="77777777"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14:paraId="0741C882" w14:textId="77777777" w:rsidR="00FF222E" w:rsidRPr="00F044DE" w:rsidRDefault="00FF222E" w:rsidP="000F32B9">
            <w:pPr>
              <w:tabs>
                <w:tab w:val="right" w:leader="dot" w:pos="9000"/>
              </w:tabs>
              <w:jc w:val="both"/>
              <w:rPr>
                <w:sz w:val="18"/>
              </w:rPr>
            </w:pPr>
            <w:r w:rsidRPr="00F044DE">
              <w:rPr>
                <w:sz w:val="18"/>
              </w:rPr>
              <w:t>28</w:t>
            </w:r>
          </w:p>
        </w:tc>
        <w:tc>
          <w:tcPr>
            <w:tcW w:w="525" w:type="pct"/>
            <w:vAlign w:val="bottom"/>
          </w:tcPr>
          <w:p w14:paraId="01B5C8C5" w14:textId="77777777" w:rsidR="00FF222E" w:rsidRPr="00F044DE" w:rsidRDefault="00FF222E" w:rsidP="000F32B9">
            <w:pPr>
              <w:tabs>
                <w:tab w:val="right" w:leader="dot" w:pos="9000"/>
              </w:tabs>
              <w:jc w:val="both"/>
              <w:rPr>
                <w:sz w:val="18"/>
              </w:rPr>
            </w:pPr>
            <w:r w:rsidRPr="00F044DE">
              <w:rPr>
                <w:sz w:val="18"/>
              </w:rPr>
              <w:t>0355</w:t>
            </w:r>
          </w:p>
        </w:tc>
        <w:tc>
          <w:tcPr>
            <w:tcW w:w="525" w:type="pct"/>
            <w:vAlign w:val="bottom"/>
          </w:tcPr>
          <w:p w14:paraId="35E3E11E" w14:textId="77777777" w:rsidR="00FF222E" w:rsidRPr="00F044DE" w:rsidRDefault="00FF222E" w:rsidP="000F32B9">
            <w:pPr>
              <w:tabs>
                <w:tab w:val="right" w:leader="dot" w:pos="9000"/>
              </w:tabs>
              <w:jc w:val="both"/>
              <w:rPr>
                <w:sz w:val="18"/>
              </w:rPr>
            </w:pPr>
            <w:r w:rsidRPr="00F044DE">
              <w:rPr>
                <w:sz w:val="18"/>
              </w:rPr>
              <w:t>0428</w:t>
            </w:r>
          </w:p>
        </w:tc>
        <w:tc>
          <w:tcPr>
            <w:tcW w:w="467" w:type="pct"/>
            <w:vAlign w:val="bottom"/>
          </w:tcPr>
          <w:p w14:paraId="0240148C" w14:textId="77777777" w:rsidR="00FF222E" w:rsidRPr="00F044DE" w:rsidRDefault="00FF222E" w:rsidP="000F32B9">
            <w:pPr>
              <w:tabs>
                <w:tab w:val="right" w:leader="dot" w:pos="9000"/>
              </w:tabs>
              <w:jc w:val="both"/>
              <w:rPr>
                <w:sz w:val="18"/>
              </w:rPr>
            </w:pPr>
            <w:r w:rsidRPr="00F044DE">
              <w:rPr>
                <w:sz w:val="18"/>
              </w:rPr>
              <w:t>33</w:t>
            </w:r>
          </w:p>
        </w:tc>
      </w:tr>
      <w:tr w:rsidR="00A91898" w:rsidRPr="00F044DE" w14:paraId="1A467957" w14:textId="77777777" w:rsidTr="00A91898">
        <w:trPr>
          <w:gridAfter w:val="1"/>
          <w:wAfter w:w="4" w:type="pct"/>
          <w:trHeight w:hRule="exact" w:val="327"/>
        </w:trPr>
        <w:tc>
          <w:tcPr>
            <w:tcW w:w="431" w:type="pct"/>
            <w:vAlign w:val="bottom"/>
          </w:tcPr>
          <w:p w14:paraId="72410150" w14:textId="77777777" w:rsidR="00FF222E" w:rsidRPr="00F044DE" w:rsidRDefault="00FF222E" w:rsidP="000F32B9">
            <w:pPr>
              <w:tabs>
                <w:tab w:val="right" w:leader="dot" w:pos="9000"/>
              </w:tabs>
              <w:jc w:val="both"/>
              <w:rPr>
                <w:sz w:val="18"/>
              </w:rPr>
            </w:pPr>
            <w:r w:rsidRPr="00F044DE">
              <w:rPr>
                <w:sz w:val="18"/>
              </w:rPr>
              <w:t>S50°</w:t>
            </w:r>
          </w:p>
        </w:tc>
        <w:tc>
          <w:tcPr>
            <w:tcW w:w="526" w:type="pct"/>
            <w:vAlign w:val="bottom"/>
          </w:tcPr>
          <w:p w14:paraId="42DC608F" w14:textId="77777777" w:rsidR="00FF222E" w:rsidRPr="00F044DE" w:rsidRDefault="00FF222E" w:rsidP="000F32B9">
            <w:pPr>
              <w:tabs>
                <w:tab w:val="right" w:leader="dot" w:pos="9000"/>
              </w:tabs>
              <w:jc w:val="both"/>
              <w:rPr>
                <w:sz w:val="18"/>
              </w:rPr>
            </w:pPr>
            <w:r w:rsidRPr="00F044DE">
              <w:rPr>
                <w:sz w:val="18"/>
              </w:rPr>
              <w:t>07 21</w:t>
            </w:r>
          </w:p>
        </w:tc>
        <w:tc>
          <w:tcPr>
            <w:tcW w:w="525" w:type="pct"/>
            <w:vAlign w:val="bottom"/>
          </w:tcPr>
          <w:p w14:paraId="1B712997" w14:textId="77777777" w:rsidR="00FF222E" w:rsidRPr="00F044DE" w:rsidRDefault="00FF222E" w:rsidP="000F32B9">
            <w:pPr>
              <w:tabs>
                <w:tab w:val="right" w:leader="dot" w:pos="9000"/>
              </w:tabs>
              <w:jc w:val="both"/>
              <w:rPr>
                <w:sz w:val="18"/>
              </w:rPr>
            </w:pPr>
            <w:r w:rsidRPr="00F044DE">
              <w:rPr>
                <w:sz w:val="18"/>
              </w:rPr>
              <w:t>08 00</w:t>
            </w:r>
          </w:p>
        </w:tc>
        <w:tc>
          <w:tcPr>
            <w:tcW w:w="479" w:type="pct"/>
            <w:vAlign w:val="bottom"/>
          </w:tcPr>
          <w:p w14:paraId="5F553EF3" w14:textId="77777777" w:rsidR="00FF222E" w:rsidRPr="00F044DE" w:rsidRDefault="00FF222E" w:rsidP="000F32B9">
            <w:pPr>
              <w:tabs>
                <w:tab w:val="right" w:leader="dot" w:pos="9000"/>
              </w:tabs>
              <w:jc w:val="both"/>
              <w:rPr>
                <w:sz w:val="18"/>
              </w:rPr>
            </w:pPr>
            <w:r w:rsidRPr="00F044DE">
              <w:rPr>
                <w:sz w:val="18"/>
              </w:rPr>
              <w:t>39</w:t>
            </w:r>
          </w:p>
        </w:tc>
        <w:tc>
          <w:tcPr>
            <w:tcW w:w="525" w:type="pct"/>
            <w:vAlign w:val="bottom"/>
          </w:tcPr>
          <w:p w14:paraId="645CD9D9" w14:textId="77777777" w:rsidR="00FF222E" w:rsidRPr="00F044DE" w:rsidRDefault="00FF222E" w:rsidP="000F32B9">
            <w:pPr>
              <w:tabs>
                <w:tab w:val="right" w:leader="dot" w:pos="9000"/>
              </w:tabs>
              <w:jc w:val="both"/>
              <w:rPr>
                <w:sz w:val="18"/>
              </w:rPr>
            </w:pPr>
            <w:r w:rsidRPr="00F044DE">
              <w:rPr>
                <w:sz w:val="18"/>
              </w:rPr>
              <w:t>05 15</w:t>
            </w:r>
          </w:p>
        </w:tc>
        <w:tc>
          <w:tcPr>
            <w:tcW w:w="525" w:type="pct"/>
            <w:vAlign w:val="bottom"/>
          </w:tcPr>
          <w:p w14:paraId="591E5769" w14:textId="77777777"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14:paraId="7C0C4177" w14:textId="77777777" w:rsidR="00FF222E" w:rsidRPr="00F044DE" w:rsidRDefault="00FF222E" w:rsidP="000F32B9">
            <w:pPr>
              <w:tabs>
                <w:tab w:val="right" w:leader="dot" w:pos="9000"/>
              </w:tabs>
              <w:jc w:val="both"/>
              <w:rPr>
                <w:sz w:val="18"/>
              </w:rPr>
            </w:pPr>
            <w:r w:rsidRPr="00F044DE">
              <w:rPr>
                <w:sz w:val="18"/>
              </w:rPr>
              <w:t>34</w:t>
            </w:r>
          </w:p>
        </w:tc>
        <w:tc>
          <w:tcPr>
            <w:tcW w:w="525" w:type="pct"/>
            <w:vAlign w:val="bottom"/>
          </w:tcPr>
          <w:p w14:paraId="7D3868C3" w14:textId="77777777" w:rsidR="00FF222E" w:rsidRPr="00F044DE" w:rsidRDefault="00FF222E" w:rsidP="000F32B9">
            <w:pPr>
              <w:tabs>
                <w:tab w:val="right" w:leader="dot" w:pos="9000"/>
              </w:tabs>
              <w:jc w:val="both"/>
              <w:rPr>
                <w:sz w:val="18"/>
              </w:rPr>
            </w:pPr>
            <w:r w:rsidRPr="00F044DE">
              <w:rPr>
                <w:sz w:val="18"/>
              </w:rPr>
              <w:t>0303</w:t>
            </w:r>
          </w:p>
        </w:tc>
        <w:tc>
          <w:tcPr>
            <w:tcW w:w="525" w:type="pct"/>
            <w:vAlign w:val="bottom"/>
          </w:tcPr>
          <w:p w14:paraId="78180ED3" w14:textId="77777777" w:rsidR="00FF222E" w:rsidRPr="00F044DE" w:rsidRDefault="00FF222E" w:rsidP="000F32B9">
            <w:pPr>
              <w:tabs>
                <w:tab w:val="right" w:leader="dot" w:pos="9000"/>
              </w:tabs>
              <w:jc w:val="both"/>
              <w:rPr>
                <w:sz w:val="18"/>
              </w:rPr>
            </w:pPr>
            <w:r w:rsidRPr="00F044DE">
              <w:rPr>
                <w:sz w:val="18"/>
              </w:rPr>
              <w:t>0347</w:t>
            </w:r>
          </w:p>
        </w:tc>
        <w:tc>
          <w:tcPr>
            <w:tcW w:w="467" w:type="pct"/>
            <w:vAlign w:val="bottom"/>
          </w:tcPr>
          <w:p w14:paraId="4DFDBCF2" w14:textId="77777777" w:rsidR="00FF222E" w:rsidRPr="00F044DE" w:rsidRDefault="00FF222E" w:rsidP="000F32B9">
            <w:pPr>
              <w:tabs>
                <w:tab w:val="right" w:leader="dot" w:pos="9000"/>
              </w:tabs>
              <w:jc w:val="both"/>
              <w:rPr>
                <w:sz w:val="18"/>
              </w:rPr>
            </w:pPr>
            <w:r w:rsidRPr="00F044DE">
              <w:rPr>
                <w:sz w:val="18"/>
              </w:rPr>
              <w:t>44</w:t>
            </w:r>
          </w:p>
        </w:tc>
      </w:tr>
      <w:tr w:rsidR="00A91898" w:rsidRPr="00F044DE" w14:paraId="155C6F5A" w14:textId="77777777" w:rsidTr="00A91898">
        <w:trPr>
          <w:gridAfter w:val="1"/>
          <w:wAfter w:w="4" w:type="pct"/>
          <w:trHeight w:hRule="exact" w:val="327"/>
        </w:trPr>
        <w:tc>
          <w:tcPr>
            <w:tcW w:w="431" w:type="pct"/>
            <w:vAlign w:val="bottom"/>
          </w:tcPr>
          <w:p w14:paraId="1CA9C7E3" w14:textId="77777777" w:rsidR="00FF222E" w:rsidRPr="00F044DE" w:rsidRDefault="00FF222E" w:rsidP="000F32B9">
            <w:pPr>
              <w:tabs>
                <w:tab w:val="right" w:leader="dot" w:pos="9000"/>
              </w:tabs>
              <w:jc w:val="both"/>
              <w:rPr>
                <w:sz w:val="18"/>
              </w:rPr>
            </w:pPr>
            <w:r w:rsidRPr="00F044DE">
              <w:rPr>
                <w:sz w:val="18"/>
              </w:rPr>
              <w:t>S56°</w:t>
            </w:r>
          </w:p>
        </w:tc>
        <w:tc>
          <w:tcPr>
            <w:tcW w:w="526" w:type="pct"/>
            <w:vAlign w:val="bottom"/>
          </w:tcPr>
          <w:p w14:paraId="38661BAB" w14:textId="77777777" w:rsidR="00FF222E" w:rsidRPr="00F044DE" w:rsidRDefault="00FF222E" w:rsidP="000F32B9">
            <w:pPr>
              <w:tabs>
                <w:tab w:val="right" w:leader="dot" w:pos="9000"/>
              </w:tabs>
              <w:jc w:val="both"/>
              <w:rPr>
                <w:sz w:val="18"/>
              </w:rPr>
            </w:pPr>
            <w:r w:rsidRPr="00F044DE">
              <w:rPr>
                <w:sz w:val="18"/>
              </w:rPr>
              <w:t>07 46</w:t>
            </w:r>
          </w:p>
        </w:tc>
        <w:tc>
          <w:tcPr>
            <w:tcW w:w="525" w:type="pct"/>
            <w:vAlign w:val="bottom"/>
          </w:tcPr>
          <w:p w14:paraId="40403E8C" w14:textId="77777777" w:rsidR="00FF222E" w:rsidRPr="00F044DE" w:rsidRDefault="00FF222E" w:rsidP="000F32B9">
            <w:pPr>
              <w:tabs>
                <w:tab w:val="right" w:leader="dot" w:pos="9000"/>
              </w:tabs>
              <w:jc w:val="both"/>
              <w:rPr>
                <w:sz w:val="18"/>
              </w:rPr>
            </w:pPr>
            <w:r w:rsidRPr="00F044DE">
              <w:rPr>
                <w:sz w:val="18"/>
              </w:rPr>
              <w:t>08 33</w:t>
            </w:r>
          </w:p>
        </w:tc>
        <w:tc>
          <w:tcPr>
            <w:tcW w:w="479" w:type="pct"/>
            <w:vAlign w:val="bottom"/>
          </w:tcPr>
          <w:p w14:paraId="7BAC4903" w14:textId="77777777" w:rsidR="00FF222E" w:rsidRPr="00F044DE" w:rsidRDefault="00FF222E" w:rsidP="000F32B9">
            <w:pPr>
              <w:tabs>
                <w:tab w:val="right" w:leader="dot" w:pos="9000"/>
              </w:tabs>
              <w:jc w:val="both"/>
              <w:rPr>
                <w:sz w:val="18"/>
              </w:rPr>
            </w:pPr>
            <w:r w:rsidRPr="00F044DE">
              <w:rPr>
                <w:sz w:val="18"/>
              </w:rPr>
              <w:t>47</w:t>
            </w:r>
          </w:p>
        </w:tc>
        <w:tc>
          <w:tcPr>
            <w:tcW w:w="525" w:type="pct"/>
            <w:vAlign w:val="bottom"/>
          </w:tcPr>
          <w:p w14:paraId="1B79F539" w14:textId="77777777" w:rsidR="00FF222E" w:rsidRPr="00F044DE" w:rsidRDefault="00FF222E" w:rsidP="000F32B9">
            <w:pPr>
              <w:tabs>
                <w:tab w:val="right" w:leader="dot" w:pos="9000"/>
              </w:tabs>
              <w:jc w:val="both"/>
              <w:rPr>
                <w:sz w:val="18"/>
              </w:rPr>
            </w:pPr>
            <w:r w:rsidRPr="00F044DE">
              <w:rPr>
                <w:sz w:val="18"/>
              </w:rPr>
              <w:t>05 09</w:t>
            </w:r>
          </w:p>
        </w:tc>
        <w:tc>
          <w:tcPr>
            <w:tcW w:w="525" w:type="pct"/>
            <w:vAlign w:val="bottom"/>
          </w:tcPr>
          <w:p w14:paraId="30C14C5F" w14:textId="77777777" w:rsidR="00FF222E" w:rsidRPr="00F044DE" w:rsidRDefault="00FF222E" w:rsidP="000F32B9">
            <w:pPr>
              <w:tabs>
                <w:tab w:val="right" w:leader="dot" w:pos="9000"/>
              </w:tabs>
              <w:jc w:val="both"/>
              <w:rPr>
                <w:sz w:val="18"/>
              </w:rPr>
            </w:pPr>
            <w:r w:rsidRPr="00F044DE">
              <w:rPr>
                <w:sz w:val="18"/>
              </w:rPr>
              <w:t>05 48</w:t>
            </w:r>
          </w:p>
        </w:tc>
        <w:tc>
          <w:tcPr>
            <w:tcW w:w="467" w:type="pct"/>
            <w:vAlign w:val="bottom"/>
          </w:tcPr>
          <w:p w14:paraId="029BA8FD" w14:textId="77777777" w:rsidR="00FF222E" w:rsidRPr="00F044DE" w:rsidRDefault="00FF222E" w:rsidP="000F32B9">
            <w:pPr>
              <w:tabs>
                <w:tab w:val="right" w:leader="dot" w:pos="9000"/>
              </w:tabs>
              <w:jc w:val="both"/>
              <w:rPr>
                <w:sz w:val="18"/>
              </w:rPr>
            </w:pPr>
            <w:r w:rsidRPr="00F044DE">
              <w:rPr>
                <w:sz w:val="18"/>
              </w:rPr>
              <w:t>39</w:t>
            </w:r>
          </w:p>
        </w:tc>
        <w:tc>
          <w:tcPr>
            <w:tcW w:w="525" w:type="pct"/>
            <w:vAlign w:val="bottom"/>
          </w:tcPr>
          <w:p w14:paraId="28AEA889" w14:textId="77777777" w:rsidR="00FF222E" w:rsidRPr="00F044DE" w:rsidRDefault="00FF222E" w:rsidP="000F32B9">
            <w:pPr>
              <w:tabs>
                <w:tab w:val="right" w:leader="dot" w:pos="9000"/>
              </w:tabs>
              <w:jc w:val="both"/>
              <w:rPr>
                <w:sz w:val="18"/>
              </w:rPr>
            </w:pPr>
            <w:r w:rsidRPr="00F044DE">
              <w:rPr>
                <w:sz w:val="18"/>
              </w:rPr>
              <w:t>0207</w:t>
            </w:r>
          </w:p>
        </w:tc>
        <w:tc>
          <w:tcPr>
            <w:tcW w:w="525" w:type="pct"/>
            <w:vAlign w:val="bottom"/>
          </w:tcPr>
          <w:p w14:paraId="4F845335" w14:textId="77777777" w:rsidR="00FF222E" w:rsidRPr="00F044DE" w:rsidRDefault="00FF222E" w:rsidP="000F32B9">
            <w:pPr>
              <w:tabs>
                <w:tab w:val="right" w:leader="dot" w:pos="9000"/>
              </w:tabs>
              <w:jc w:val="both"/>
              <w:rPr>
                <w:sz w:val="18"/>
              </w:rPr>
            </w:pPr>
            <w:r w:rsidRPr="00F044DE">
              <w:rPr>
                <w:sz w:val="18"/>
              </w:rPr>
              <w:t>0309</w:t>
            </w:r>
          </w:p>
        </w:tc>
        <w:tc>
          <w:tcPr>
            <w:tcW w:w="467" w:type="pct"/>
            <w:vAlign w:val="bottom"/>
          </w:tcPr>
          <w:p w14:paraId="2278F504" w14:textId="77777777" w:rsidR="00FF222E" w:rsidRPr="00F044DE" w:rsidRDefault="00FF222E" w:rsidP="000F32B9">
            <w:pPr>
              <w:tabs>
                <w:tab w:val="right" w:leader="dot" w:pos="9000"/>
              </w:tabs>
              <w:jc w:val="both"/>
              <w:rPr>
                <w:sz w:val="18"/>
              </w:rPr>
            </w:pPr>
            <w:r w:rsidRPr="00F044DE">
              <w:rPr>
                <w:sz w:val="18"/>
              </w:rPr>
              <w:t>62</w:t>
            </w:r>
          </w:p>
        </w:tc>
      </w:tr>
      <w:tr w:rsidR="00FF222E" w:rsidRPr="00F044DE" w14:paraId="4501E693" w14:textId="77777777" w:rsidTr="00A91898">
        <w:trPr>
          <w:cantSplit/>
          <w:trHeight w:val="1312"/>
        </w:trPr>
        <w:tc>
          <w:tcPr>
            <w:tcW w:w="5000" w:type="pct"/>
            <w:gridSpan w:val="11"/>
            <w:vAlign w:val="bottom"/>
          </w:tcPr>
          <w:p w14:paraId="16287B75" w14:textId="77777777" w:rsidR="00FF222E" w:rsidRPr="00F044DE" w:rsidRDefault="00FF222E" w:rsidP="000F32B9">
            <w:pPr>
              <w:tabs>
                <w:tab w:val="right" w:leader="dot" w:pos="9000"/>
              </w:tabs>
              <w:jc w:val="both"/>
              <w:rPr>
                <w:sz w:val="18"/>
              </w:rPr>
            </w:pPr>
            <w:r w:rsidRPr="00F044DE">
              <w:rPr>
                <w:sz w:val="18"/>
              </w:rPr>
              <w:t>□ the sun continuously above horizon</w:t>
            </w:r>
          </w:p>
          <w:p w14:paraId="2A14EDFA" w14:textId="77777777" w:rsidR="00FF222E" w:rsidRPr="00F044DE" w:rsidRDefault="00FF222E" w:rsidP="000F32B9">
            <w:pPr>
              <w:tabs>
                <w:tab w:val="right" w:leader="dot" w:pos="9000"/>
              </w:tabs>
              <w:jc w:val="both"/>
              <w:rPr>
                <w:rFonts w:ascii="SimSun" w:hAnsi="SimSun"/>
                <w:sz w:val="18"/>
              </w:rPr>
            </w:pPr>
            <w:r w:rsidRPr="00F044DE">
              <w:rPr>
                <w:rFonts w:ascii="SimSun" w:hAnsi="SimSun"/>
                <w:sz w:val="18"/>
              </w:rPr>
              <w:t xml:space="preserve">■ </w:t>
            </w:r>
            <w:r w:rsidRPr="00F044DE">
              <w:rPr>
                <w:sz w:val="18"/>
              </w:rPr>
              <w:t>the sun continuously below  horizon</w:t>
            </w:r>
          </w:p>
          <w:p w14:paraId="7FFA6BAE" w14:textId="77777777" w:rsidR="00FF222E" w:rsidRPr="00F044DE" w:rsidRDefault="00FF222E" w:rsidP="000F32B9">
            <w:pPr>
              <w:tabs>
                <w:tab w:val="right" w:leader="dot" w:pos="9000"/>
              </w:tabs>
              <w:jc w:val="both"/>
              <w:rPr>
                <w:sz w:val="18"/>
              </w:rPr>
            </w:pPr>
            <w:r w:rsidRPr="00F044DE">
              <w:rPr>
                <w:rFonts w:ascii="SimSun" w:hAnsi="SimSun"/>
                <w:color w:val="000000"/>
                <w:sz w:val="18"/>
              </w:rPr>
              <w:t>▓ t</w:t>
            </w:r>
            <w:r w:rsidRPr="00F044DE">
              <w:rPr>
                <w:sz w:val="18"/>
              </w:rPr>
              <w:t>he sun continuously twilight</w:t>
            </w:r>
          </w:p>
        </w:tc>
      </w:tr>
    </w:tbl>
    <w:p w14:paraId="74F772AF" w14:textId="77777777" w:rsidR="00AE572E" w:rsidRPr="008F15D7" w:rsidRDefault="00AE572E" w:rsidP="000F32B9">
      <w:pPr>
        <w:pStyle w:val="Heading2"/>
        <w:numPr>
          <w:ilvl w:val="1"/>
          <w:numId w:val="10"/>
        </w:numPr>
        <w:jc w:val="both"/>
      </w:pPr>
      <w:bookmarkStart w:id="117" w:name="_Toc225431717"/>
      <w:bookmarkStart w:id="118" w:name="_Toc225489869"/>
      <w:bookmarkStart w:id="119" w:name="_Ref225490221"/>
      <w:bookmarkStart w:id="120" w:name="_Toc435579080"/>
      <w:bookmarkStart w:id="121" w:name="_Toc435579914"/>
      <w:bookmarkStart w:id="122" w:name="_Toc435603722"/>
      <w:r w:rsidRPr="008F15D7">
        <w:t>Meteorological effects</w:t>
      </w:r>
      <w:bookmarkEnd w:id="117"/>
      <w:bookmarkEnd w:id="118"/>
      <w:bookmarkEnd w:id="119"/>
      <w:bookmarkEnd w:id="120"/>
      <w:bookmarkEnd w:id="121"/>
      <w:bookmarkEnd w:id="122"/>
    </w:p>
    <w:p w14:paraId="53F7A93F" w14:textId="77777777" w:rsidR="00AE572E" w:rsidRPr="008F15D7" w:rsidRDefault="00AE572E" w:rsidP="000F32B9">
      <w:pPr>
        <w:pStyle w:val="BodyText"/>
      </w:pPr>
      <w:r w:rsidRPr="008F15D7">
        <w:t>The effect of cloud</w:t>
      </w:r>
      <w:ins w:id="123" w:author="Aivar" w:date="2016-04-12T15:59:00Z">
        <w:r w:rsidR="0094522E">
          <w:t>s</w:t>
        </w:r>
      </w:ins>
      <w:r w:rsidRPr="008F15D7">
        <w:t xml:space="preserve"> on ambient light levels is considered in section </w:t>
      </w:r>
      <w:r w:rsidRPr="003F0486">
        <w:fldChar w:fldCharType="begin"/>
      </w:r>
      <w:r w:rsidRPr="008F15D7">
        <w:instrText xml:space="preserve"> REF _Ref225490183 \r \h </w:instrText>
      </w:r>
      <w:r w:rsidR="00FF222E">
        <w:instrText xml:space="preserve"> \* MERGEFORMAT </w:instrText>
      </w:r>
      <w:r w:rsidRPr="003F0486">
        <w:fldChar w:fldCharType="separate"/>
      </w:r>
      <w:r w:rsidRPr="008F15D7">
        <w:t>2.2</w:t>
      </w:r>
      <w:r w:rsidRPr="003F0486">
        <w:fldChar w:fldCharType="end"/>
      </w:r>
      <w:r w:rsidRPr="008F15D7">
        <w:t>.</w:t>
      </w:r>
    </w:p>
    <w:p w14:paraId="5F24B186" w14:textId="77777777" w:rsidR="00AE572E" w:rsidRPr="008F15D7" w:rsidRDefault="00AE572E" w:rsidP="000F32B9">
      <w:pPr>
        <w:pStyle w:val="BodyText"/>
      </w:pPr>
      <w:r w:rsidRPr="008F15D7">
        <w:t xml:space="preserve">The </w:t>
      </w:r>
      <w:ins w:id="124" w:author="Aivar" w:date="2016-04-12T15:59:00Z">
        <w:r w:rsidR="000E0BED">
          <w:t>A</w:t>
        </w:r>
        <w:r w:rsidR="000E0BED" w:rsidRPr="008F15D7">
          <w:t xml:space="preserve">mbient </w:t>
        </w:r>
      </w:ins>
      <w:r w:rsidRPr="008F15D7">
        <w:t xml:space="preserve">light level in fog conditions is variable, ranging from very bright in shallow sea fog conditions to quite dark in heavy fog conditions.  However, the danger to safe navigation due to restricted visibility is much the same for all fog conditions.  Snow conditions also frequently give rise to restricted visibility with relatively high ambient light levels. </w:t>
      </w:r>
      <w:r w:rsidRPr="003F0486">
        <w:t>Therefore, it can be</w:t>
      </w:r>
      <w:r w:rsidRPr="008F15D7">
        <w:t xml:space="preserve"> difficult to use photosensitive switches effectively to detect poor visibility conditions. </w:t>
      </w:r>
    </w:p>
    <w:p w14:paraId="1DBB4124" w14:textId="77777777" w:rsidR="00AE572E" w:rsidRPr="008F15D7" w:rsidRDefault="00AE572E" w:rsidP="000F32B9">
      <w:pPr>
        <w:pStyle w:val="Heading1"/>
        <w:numPr>
          <w:ilvl w:val="0"/>
          <w:numId w:val="10"/>
        </w:numPr>
        <w:jc w:val="both"/>
      </w:pPr>
      <w:bookmarkStart w:id="125" w:name="_Toc225431718"/>
      <w:bookmarkStart w:id="126" w:name="_Toc225489870"/>
      <w:bookmarkStart w:id="127" w:name="_Toc435579081"/>
      <w:bookmarkStart w:id="128" w:name="_Toc435579915"/>
      <w:bookmarkStart w:id="129" w:name="_Toc435603723"/>
      <w:r w:rsidRPr="008F15D7">
        <w:t>LOCAL ENVIRONMENTAL FACTORS</w:t>
      </w:r>
      <w:bookmarkEnd w:id="125"/>
      <w:bookmarkEnd w:id="126"/>
      <w:bookmarkEnd w:id="127"/>
      <w:bookmarkEnd w:id="128"/>
      <w:bookmarkEnd w:id="129"/>
      <w:r w:rsidRPr="008F15D7">
        <w:t xml:space="preserve"> </w:t>
      </w:r>
    </w:p>
    <w:p w14:paraId="33BEC54A" w14:textId="77777777" w:rsidR="00AE572E" w:rsidRPr="008F15D7" w:rsidRDefault="00AE572E" w:rsidP="000F32B9">
      <w:pPr>
        <w:pStyle w:val="BodyText"/>
      </w:pPr>
      <w:r w:rsidRPr="008F15D7">
        <w:t xml:space="preserve">Local conditions can have a significant impact on the </w:t>
      </w:r>
      <w:ins w:id="130" w:author="Aivar" w:date="2016-04-12T16:04:00Z">
        <w:r w:rsidR="00B22E63">
          <w:t>A</w:t>
        </w:r>
        <w:r w:rsidR="00B22E63" w:rsidRPr="008F15D7">
          <w:t xml:space="preserve">mbient </w:t>
        </w:r>
      </w:ins>
      <w:r w:rsidRPr="008F15D7">
        <w:t>light level and the light level at which a light should switch.</w:t>
      </w:r>
    </w:p>
    <w:p w14:paraId="38A37F1A" w14:textId="77777777" w:rsidR="00AE572E" w:rsidRPr="008F15D7" w:rsidRDefault="00AE572E" w:rsidP="000F32B9">
      <w:pPr>
        <w:pStyle w:val="Heading2"/>
        <w:numPr>
          <w:ilvl w:val="1"/>
          <w:numId w:val="10"/>
        </w:numPr>
        <w:jc w:val="both"/>
      </w:pPr>
      <w:bookmarkStart w:id="131" w:name="_Toc225431719"/>
      <w:bookmarkStart w:id="132" w:name="_Toc225489871"/>
      <w:bookmarkStart w:id="133" w:name="_Toc435579082"/>
      <w:bookmarkStart w:id="134" w:name="_Toc435579916"/>
      <w:bookmarkStart w:id="135" w:name="_Toc435603724"/>
      <w:r w:rsidRPr="008F15D7">
        <w:t>Bright artificial light</w:t>
      </w:r>
      <w:bookmarkEnd w:id="131"/>
      <w:bookmarkEnd w:id="132"/>
      <w:bookmarkEnd w:id="133"/>
      <w:bookmarkEnd w:id="134"/>
      <w:bookmarkEnd w:id="135"/>
    </w:p>
    <w:p w14:paraId="734FCC67" w14:textId="77777777" w:rsidR="00AE572E" w:rsidRPr="003F0486" w:rsidRDefault="00AE572E" w:rsidP="000F32B9">
      <w:pPr>
        <w:pStyle w:val="BodyText"/>
      </w:pPr>
      <w:r w:rsidRPr="008F15D7">
        <w:t>In harbours and confined waters where there is background lighting, consideration should be given to the possible need for AtoN lights to switch on earlier than the background lights.  Typical switch on levels for streetlights is 200 lux.</w:t>
      </w:r>
    </w:p>
    <w:p w14:paraId="576181F4" w14:textId="77777777" w:rsidR="00AE572E" w:rsidRPr="008F15D7" w:rsidRDefault="00AE572E" w:rsidP="000F32B9">
      <w:pPr>
        <w:pStyle w:val="Heading2"/>
        <w:numPr>
          <w:ilvl w:val="1"/>
          <w:numId w:val="10"/>
        </w:numPr>
        <w:jc w:val="both"/>
      </w:pPr>
      <w:bookmarkStart w:id="136" w:name="_Toc225431722"/>
      <w:bookmarkStart w:id="137" w:name="_Toc225489874"/>
      <w:bookmarkStart w:id="138" w:name="_Toc435579083"/>
      <w:bookmarkStart w:id="139" w:name="_Toc435579917"/>
      <w:bookmarkStart w:id="140" w:name="_Toc435603725"/>
      <w:r w:rsidRPr="008F15D7">
        <w:lastRenderedPageBreak/>
        <w:t>Hydrography and meteorology</w:t>
      </w:r>
      <w:bookmarkEnd w:id="136"/>
      <w:bookmarkEnd w:id="137"/>
      <w:bookmarkEnd w:id="138"/>
      <w:bookmarkEnd w:id="139"/>
      <w:bookmarkEnd w:id="140"/>
    </w:p>
    <w:p w14:paraId="52C35544" w14:textId="77777777" w:rsidR="00B22E63" w:rsidRDefault="00AE572E" w:rsidP="000F32B9">
      <w:pPr>
        <w:pStyle w:val="BodyText"/>
        <w:rPr>
          <w:ins w:id="141" w:author="Aivar" w:date="2016-04-12T16:08:00Z"/>
        </w:rPr>
      </w:pPr>
      <w:r w:rsidRPr="008F15D7">
        <w:t xml:space="preserve">Local hydrographical or meteorological conditions may give rise to frequent fog, snow, ice or shadow conditions that affect the local ambient light levels.  The effects of these are discussed in section </w:t>
      </w:r>
      <w:r w:rsidRPr="003F0486">
        <w:fldChar w:fldCharType="begin"/>
      </w:r>
      <w:r w:rsidRPr="008F15D7">
        <w:instrText xml:space="preserve"> REF _Ref225490221 \r \h  \* MERGEFORMAT </w:instrText>
      </w:r>
      <w:r w:rsidRPr="003F0486">
        <w:fldChar w:fldCharType="separate"/>
      </w:r>
      <w:r w:rsidRPr="008F15D7">
        <w:t>2.6</w:t>
      </w:r>
      <w:r w:rsidRPr="003F0486">
        <w:fldChar w:fldCharType="end"/>
      </w:r>
      <w:r w:rsidRPr="008F15D7">
        <w:t>.</w:t>
      </w:r>
    </w:p>
    <w:p w14:paraId="2AAAF390" w14:textId="77777777" w:rsidR="00AE572E" w:rsidRPr="003F0486" w:rsidRDefault="00AE572E" w:rsidP="000F32B9">
      <w:pPr>
        <w:pStyle w:val="BodyText"/>
      </w:pPr>
      <w:r w:rsidRPr="003F0486">
        <w:t xml:space="preserve">Weather reports may be used to switch AtoN’s locally, either by remote telemetry or by manual override. Visibility detectors are also used in determining meteorological conditions. </w:t>
      </w:r>
      <w:ins w:id="142" w:author="Aivar" w:date="2016-04-12T16:09:00Z">
        <w:r w:rsidR="00B22E63">
          <w:t xml:space="preserve">Information can be obtained from organizations performing countrywide meteorological observations as well as sources like </w:t>
        </w:r>
      </w:ins>
      <w:r w:rsidR="00B22E63" w:rsidRPr="003F0486">
        <w:t xml:space="preserve">AIS </w:t>
      </w:r>
      <w:ins w:id="143" w:author="Aivar" w:date="2016-04-12T16:10:00Z">
        <w:r w:rsidR="00B22E63">
          <w:t>(</w:t>
        </w:r>
      </w:ins>
      <w:r w:rsidR="00B22E63" w:rsidRPr="003F0486">
        <w:t>message 8, broadcasted to a base station for interpretation</w:t>
      </w:r>
      <w:ins w:id="144" w:author="Aivar" w:date="2016-04-12T16:10:00Z">
        <w:r w:rsidR="00B22E63">
          <w:t xml:space="preserve"> and forwarded to relevant application</w:t>
        </w:r>
      </w:ins>
      <w:ins w:id="145" w:author="Aivar" w:date="2016-04-12T16:11:00Z">
        <w:r w:rsidR="00B22E63">
          <w:t>s</w:t>
        </w:r>
      </w:ins>
      <w:ins w:id="146" w:author="Aivar" w:date="2016-04-12T16:10:00Z">
        <w:r w:rsidR="00B22E63">
          <w:t>)</w:t>
        </w:r>
      </w:ins>
      <w:r w:rsidR="00B22E63" w:rsidRPr="003F0486">
        <w:t>.</w:t>
      </w:r>
    </w:p>
    <w:p w14:paraId="7B4E9754" w14:textId="77777777" w:rsidR="00AE572E" w:rsidRPr="008F15D7" w:rsidRDefault="00AE572E" w:rsidP="000F32B9">
      <w:pPr>
        <w:pStyle w:val="Heading1"/>
        <w:numPr>
          <w:ilvl w:val="0"/>
          <w:numId w:val="10"/>
        </w:numPr>
        <w:jc w:val="both"/>
      </w:pPr>
      <w:bookmarkStart w:id="147" w:name="_Toc435579084"/>
      <w:bookmarkStart w:id="148" w:name="_Toc435579918"/>
      <w:bookmarkStart w:id="149" w:name="_Toc435603726"/>
      <w:bookmarkStart w:id="150" w:name="_Toc225431723"/>
      <w:bookmarkStart w:id="151" w:name="_Toc225489875"/>
      <w:r w:rsidRPr="008F15D7">
        <w:t xml:space="preserve">Application </w:t>
      </w:r>
      <w:del w:id="152" w:author="Aivar" w:date="2016-04-12T16:14:00Z">
        <w:r w:rsidRPr="008F15D7" w:rsidDel="008A3299">
          <w:delText>samples</w:delText>
        </w:r>
      </w:del>
      <w:bookmarkEnd w:id="147"/>
      <w:bookmarkEnd w:id="148"/>
      <w:bookmarkEnd w:id="149"/>
      <w:ins w:id="153" w:author="Aivar" w:date="2016-04-12T16:14:00Z">
        <w:r w:rsidR="008A3299">
          <w:t>EX</w:t>
        </w:r>
        <w:r w:rsidR="008A3299" w:rsidRPr="008F15D7">
          <w:t>amples</w:t>
        </w:r>
      </w:ins>
    </w:p>
    <w:p w14:paraId="11105E51" w14:textId="77777777" w:rsidR="00AE572E" w:rsidRPr="003F0486" w:rsidRDefault="00AE572E" w:rsidP="000F32B9">
      <w:pPr>
        <w:pStyle w:val="Heading2"/>
        <w:numPr>
          <w:ilvl w:val="1"/>
          <w:numId w:val="10"/>
        </w:numPr>
        <w:jc w:val="both"/>
      </w:pPr>
      <w:bookmarkStart w:id="154" w:name="_Toc435579085"/>
      <w:bookmarkStart w:id="155" w:name="_Toc435579919"/>
      <w:bookmarkStart w:id="156" w:name="_Toc435603727"/>
      <w:r w:rsidRPr="003F0486">
        <w:t>River lights, Channels, Piers</w:t>
      </w:r>
      <w:bookmarkEnd w:id="154"/>
      <w:bookmarkEnd w:id="155"/>
      <w:bookmarkEnd w:id="156"/>
    </w:p>
    <w:p w14:paraId="3BFEF303" w14:textId="77777777" w:rsidR="00AE572E" w:rsidRPr="008F15D7" w:rsidRDefault="00AE572E" w:rsidP="000F32B9">
      <w:pPr>
        <w:pStyle w:val="BodyText"/>
      </w:pPr>
      <w:r w:rsidRPr="008F15D7">
        <w:t xml:space="preserve">In rivers where multiple lights are used to mark a channel, it is desirable, and sometimes necessary, to ensure that all lights switch on and off at the same time.  Where there are dark riverbanks on part of the channel, it may be found that the lights in this part of the channel switch on and off earlier and later than those in more open section of the channel. This could be a </w:t>
      </w:r>
      <w:r w:rsidRPr="003F0486">
        <w:t xml:space="preserve">typical application where one of the low power alternative system (see section 7) could be used. GNSS or RTC are good options to force an entire buoy channel to turn ON/OFF at the same time on a master/slave system, avoiding the problem of having lights turning ON/OFF at different times on a channel. See </w:t>
      </w:r>
      <w:r w:rsidRPr="0023557E">
        <w:rPr>
          <w:highlight w:val="yellow"/>
        </w:rPr>
        <w:t>Guideline 1069</w:t>
      </w:r>
      <w:r w:rsidRPr="003F0486">
        <w:t xml:space="preserve"> for further information on synchronisation of lights. This principle could be applicable to passing traffic by large ships in narrow channels, a terminal, bridge or pier where several lights need to be switched at the same time.</w:t>
      </w:r>
    </w:p>
    <w:p w14:paraId="3EBD8CA9" w14:textId="77777777" w:rsidR="00AE572E" w:rsidRPr="003F0486" w:rsidRDefault="00AE572E" w:rsidP="000F32B9">
      <w:pPr>
        <w:pStyle w:val="Heading2"/>
        <w:numPr>
          <w:ilvl w:val="1"/>
          <w:numId w:val="10"/>
        </w:numPr>
        <w:jc w:val="both"/>
      </w:pPr>
      <w:bookmarkStart w:id="157" w:name="_Toc435579086"/>
      <w:bookmarkStart w:id="158" w:name="_Toc435579920"/>
      <w:bookmarkStart w:id="159" w:name="_Toc435603728"/>
      <w:r w:rsidRPr="003F0486">
        <w:t>Major lighthouse systems</w:t>
      </w:r>
      <w:bookmarkEnd w:id="157"/>
      <w:bookmarkEnd w:id="158"/>
      <w:bookmarkEnd w:id="159"/>
    </w:p>
    <w:p w14:paraId="08CA0FAE" w14:textId="77777777" w:rsidR="00AE572E" w:rsidRPr="008F15D7" w:rsidRDefault="00AE572E" w:rsidP="000F32B9">
      <w:pPr>
        <w:pStyle w:val="BodyText"/>
      </w:pPr>
      <w:r w:rsidRPr="003F0486">
        <w:t>In a lighthouse or beacon where shadows, vegetation, obstruction, or environmental variations occur, the use of a secondary switch system is recommended. One solution</w:t>
      </w:r>
      <w:del w:id="160" w:author="Aivar" w:date="2016-04-12T16:16:00Z">
        <w:r w:rsidRPr="003F0486" w:rsidDel="000574F7">
          <w:delText>,</w:delText>
        </w:r>
      </w:del>
      <w:r w:rsidRPr="003F0486">
        <w:t xml:space="preserve"> is using an external, secondary light dependent resistor directed outside the lighthouse, unaffected by variations. Further solutions include using an alternative system in section </w:t>
      </w:r>
      <w:r w:rsidR="000F32B9">
        <w:t xml:space="preserve">7. </w:t>
      </w:r>
    </w:p>
    <w:p w14:paraId="4AC84959" w14:textId="77777777" w:rsidR="00AE572E" w:rsidRPr="008F15D7" w:rsidRDefault="00AE572E" w:rsidP="000F32B9">
      <w:pPr>
        <w:pStyle w:val="Heading1"/>
        <w:numPr>
          <w:ilvl w:val="0"/>
          <w:numId w:val="10"/>
        </w:numPr>
        <w:jc w:val="both"/>
      </w:pPr>
      <w:bookmarkStart w:id="161" w:name="_Toc435579087"/>
      <w:bookmarkStart w:id="162" w:name="_Toc435579921"/>
      <w:bookmarkStart w:id="163" w:name="_Toc435603729"/>
      <w:r w:rsidRPr="008F15D7">
        <w:t>SENSORS</w:t>
      </w:r>
      <w:bookmarkEnd w:id="150"/>
      <w:bookmarkEnd w:id="151"/>
      <w:bookmarkEnd w:id="161"/>
      <w:bookmarkEnd w:id="162"/>
      <w:bookmarkEnd w:id="163"/>
      <w:r w:rsidRPr="008F15D7">
        <w:t xml:space="preserve"> </w:t>
      </w:r>
    </w:p>
    <w:p w14:paraId="00B2AB96" w14:textId="77777777" w:rsidR="00AE572E" w:rsidRPr="008F15D7" w:rsidRDefault="00AE572E" w:rsidP="000F32B9">
      <w:pPr>
        <w:pStyle w:val="Heading2"/>
        <w:numPr>
          <w:ilvl w:val="1"/>
          <w:numId w:val="10"/>
        </w:numPr>
        <w:jc w:val="both"/>
      </w:pPr>
      <w:bookmarkStart w:id="164" w:name="_Toc225431724"/>
      <w:bookmarkStart w:id="165" w:name="_Toc225489876"/>
      <w:bookmarkStart w:id="166" w:name="_Toc435579088"/>
      <w:bookmarkStart w:id="167" w:name="_Toc435579922"/>
      <w:bookmarkStart w:id="168" w:name="_Toc435603730"/>
      <w:r w:rsidRPr="008F15D7">
        <w:t>Human perception of light</w:t>
      </w:r>
      <w:bookmarkEnd w:id="164"/>
      <w:bookmarkEnd w:id="165"/>
      <w:bookmarkEnd w:id="166"/>
      <w:bookmarkEnd w:id="167"/>
      <w:bookmarkEnd w:id="168"/>
    </w:p>
    <w:p w14:paraId="616D3B35" w14:textId="77777777" w:rsidR="00AE572E" w:rsidRPr="008F15D7" w:rsidRDefault="00AE572E" w:rsidP="000F32B9">
      <w:pPr>
        <w:pStyle w:val="BodyText"/>
      </w:pPr>
      <w:r w:rsidRPr="008F15D7">
        <w:t>The unit of illuminance, the lux (lumen/m</w:t>
      </w:r>
      <w:r w:rsidRPr="008F15D7">
        <w:rPr>
          <w:vertAlign w:val="superscript"/>
        </w:rPr>
        <w:t>2</w:t>
      </w:r>
      <w:r w:rsidRPr="00455CCA">
        <w:t>)</w:t>
      </w:r>
      <w:r w:rsidRPr="008F15D7">
        <w:t>, is a photometric one and is therefore based on the spectral response of the human eye in bright light (photopic response V(</w:t>
      </w:r>
      <w:r w:rsidRPr="008F15D7">
        <w:rPr>
          <w:rFonts w:ascii="Symbol" w:hAnsi="Symbol"/>
        </w:rPr>
        <w:t></w:t>
      </w:r>
      <w:r w:rsidRPr="008F15D7">
        <w:t>)).</w:t>
      </w:r>
    </w:p>
    <w:p w14:paraId="3685566B" w14:textId="77777777" w:rsidR="00AE572E" w:rsidRPr="008F15D7" w:rsidRDefault="00AE572E" w:rsidP="000F32B9">
      <w:pPr>
        <w:pStyle w:val="BodyText"/>
      </w:pPr>
      <w:r w:rsidRPr="008F15D7">
        <w:t xml:space="preserve">Photometric devices such as luxmeters are corrected, usually by the use of filters, to this photopic response.  However, photoreceptors (PDR’s and PD’s) used in light level switching usually are </w:t>
      </w:r>
      <w:r w:rsidRPr="008F15D7">
        <w:rPr>
          <w:u w:val="single"/>
        </w:rPr>
        <w:t>not</w:t>
      </w:r>
      <w:r w:rsidRPr="008F15D7">
        <w:t xml:space="preserve"> corrected to V(</w:t>
      </w:r>
      <w:r w:rsidRPr="008F15D7">
        <w:rPr>
          <w:rFonts w:ascii="Symbol" w:hAnsi="Symbol"/>
        </w:rPr>
        <w:t></w:t>
      </w:r>
      <w:r w:rsidRPr="008F15D7">
        <w:t>).  Therefore, there will be errors between the levels recorded or switched by the two devices when illuminated by light sources of different spectral distribution.</w:t>
      </w:r>
    </w:p>
    <w:p w14:paraId="345116F8" w14:textId="77777777" w:rsidR="00AE572E" w:rsidRPr="008F15D7" w:rsidRDefault="00AE572E" w:rsidP="000F32B9">
      <w:pPr>
        <w:pStyle w:val="BodyText"/>
      </w:pPr>
      <w:r w:rsidRPr="008F15D7">
        <w:t>If true lux level switching is desired, it would be necessary to employ photopic correction in the photoreceptor.  However, most devices currently in service worldwide would fall outside any such specification.</w:t>
      </w:r>
    </w:p>
    <w:p w14:paraId="25EB089A" w14:textId="77777777" w:rsidR="00AE572E" w:rsidRPr="008F15D7" w:rsidRDefault="00AE572E" w:rsidP="000F32B9">
      <w:pPr>
        <w:pStyle w:val="BodyText"/>
      </w:pPr>
      <w:r w:rsidRPr="008F15D7">
        <w:t>One exception to this is photoreceptors employing selenium.  Such devices have a spectral response close to V(</w:t>
      </w:r>
      <w:r w:rsidRPr="008F15D7">
        <w:rPr>
          <w:rFonts w:ascii="Symbol" w:hAnsi="Symbol"/>
        </w:rPr>
        <w:t></w:t>
      </w:r>
      <w:r w:rsidRPr="008F15D7">
        <w:t>).  Unfortunately, they suffer from degradation with age and use, just like real eyes.</w:t>
      </w:r>
    </w:p>
    <w:p w14:paraId="44B5D3FC" w14:textId="77777777" w:rsidR="00AE572E" w:rsidRPr="008F15D7" w:rsidRDefault="00AE572E" w:rsidP="000F32B9">
      <w:pPr>
        <w:pStyle w:val="BodyText"/>
      </w:pPr>
      <w:r w:rsidRPr="008F15D7">
        <w:t xml:space="preserve">It should also be considered that </w:t>
      </w:r>
      <w:r w:rsidRPr="008F15D7">
        <w:rPr>
          <w:szCs w:val="20"/>
        </w:rPr>
        <w:t>the safe limit of contrast for the human eye is recognised as 5%. This is the basis for the nominal range chart in</w:t>
      </w:r>
      <w:r w:rsidRPr="003F0486">
        <w:rPr>
          <w:szCs w:val="20"/>
        </w:rPr>
        <w:t xml:space="preserve"> E200-2</w:t>
      </w:r>
      <w:r w:rsidRPr="008F15D7">
        <w:rPr>
          <w:szCs w:val="20"/>
        </w:rPr>
        <w:t>. However, visibility will also affect the contrast. Visibility may also affect the ambient light level and this, to some extent, may be self-adjusting.</w:t>
      </w:r>
    </w:p>
    <w:p w14:paraId="0E9254CC" w14:textId="77777777" w:rsidR="00AE572E" w:rsidRPr="008F15D7" w:rsidRDefault="00AE572E" w:rsidP="000F32B9">
      <w:pPr>
        <w:pStyle w:val="Heading2"/>
        <w:numPr>
          <w:ilvl w:val="1"/>
          <w:numId w:val="10"/>
        </w:numPr>
        <w:jc w:val="both"/>
      </w:pPr>
      <w:bookmarkStart w:id="169" w:name="_Toc225431725"/>
      <w:bookmarkStart w:id="170" w:name="_Toc225489877"/>
      <w:bookmarkStart w:id="171" w:name="_Toc435579089"/>
      <w:bookmarkStart w:id="172" w:name="_Toc435579923"/>
      <w:bookmarkStart w:id="173" w:name="_Toc435603731"/>
      <w:r w:rsidRPr="008F15D7">
        <w:lastRenderedPageBreak/>
        <w:t>Spectral response</w:t>
      </w:r>
      <w:bookmarkEnd w:id="169"/>
      <w:bookmarkEnd w:id="170"/>
      <w:bookmarkEnd w:id="171"/>
      <w:bookmarkEnd w:id="172"/>
      <w:bookmarkEnd w:id="173"/>
    </w:p>
    <w:p w14:paraId="1ECBDF51" w14:textId="77777777" w:rsidR="00AE572E" w:rsidRPr="008F15D7" w:rsidRDefault="00AE572E" w:rsidP="000F32B9">
      <w:pPr>
        <w:pStyle w:val="BodyText"/>
      </w:pPr>
      <w:r w:rsidRPr="008F15D7">
        <w:t>Ideally, the spectral response of the light detector carrying out the switching should be corrected to the human eye response. If such devices were corrected to V(</w:t>
      </w:r>
      <w:r w:rsidRPr="008F15D7">
        <w:rPr>
          <w:rFonts w:ascii="Symbol" w:hAnsi="Symbol"/>
        </w:rPr>
        <w:t></w:t>
      </w:r>
      <w:r w:rsidRPr="008F15D7">
        <w:t>), the calibrating light source would not need to be daylight because the luxmeter and the switching device would have a similar spectral response.</w:t>
      </w:r>
    </w:p>
    <w:p w14:paraId="0E42EBAA" w14:textId="77777777" w:rsidR="00AE572E" w:rsidRPr="008F15D7" w:rsidRDefault="00AE572E" w:rsidP="000F32B9">
      <w:pPr>
        <w:pStyle w:val="BodyText"/>
      </w:pPr>
      <w:r w:rsidRPr="008F15D7">
        <w:t>Unfortunately, devices currently in use are usually not corrected, and this causes problems with their calibration. Using a standard light source (such as illuminant A) for calibrating switching devices requires a correction to be carried out. The information required for such a correction are:</w:t>
      </w:r>
    </w:p>
    <w:p w14:paraId="385785F1" w14:textId="77777777" w:rsidR="00AE572E" w:rsidRPr="008F15D7" w:rsidRDefault="00AE572E" w:rsidP="000F32B9">
      <w:pPr>
        <w:pStyle w:val="List1"/>
      </w:pPr>
      <w:r w:rsidRPr="008F15D7">
        <w:t>Spectral response of standard lamp (this changes when the lamp voltage is reduced to simulate falling light levels)</w:t>
      </w:r>
    </w:p>
    <w:p w14:paraId="10BA3656" w14:textId="77777777" w:rsidR="00AE572E" w:rsidRPr="008F15D7" w:rsidRDefault="00AE572E" w:rsidP="000F32B9">
      <w:pPr>
        <w:pStyle w:val="List1"/>
      </w:pPr>
      <w:r w:rsidRPr="008F15D7">
        <w:t>Spectral response of measuring instrument (luxmeter)</w:t>
      </w:r>
    </w:p>
    <w:p w14:paraId="52C3352B" w14:textId="77777777" w:rsidR="00AE572E" w:rsidRPr="008F15D7" w:rsidRDefault="00AE572E" w:rsidP="000F32B9">
      <w:pPr>
        <w:pStyle w:val="List1"/>
      </w:pPr>
      <w:r w:rsidRPr="008F15D7">
        <w:t>Spectral response of switching device</w:t>
      </w:r>
    </w:p>
    <w:p w14:paraId="25DB87BE" w14:textId="77777777" w:rsidR="00AE572E" w:rsidRPr="008F15D7" w:rsidRDefault="00AE572E" w:rsidP="000F32B9">
      <w:pPr>
        <w:pStyle w:val="List1"/>
      </w:pPr>
      <w:r w:rsidRPr="008F15D7">
        <w:t>CIE V(</w:t>
      </w:r>
      <w:r w:rsidRPr="008F15D7">
        <w:rPr>
          <w:rFonts w:ascii="Symbol" w:hAnsi="Symbol"/>
        </w:rPr>
        <w:t></w:t>
      </w:r>
      <w:r w:rsidRPr="008F15D7">
        <w:t>)</w:t>
      </w:r>
    </w:p>
    <w:p w14:paraId="71F344AF" w14:textId="77777777" w:rsidR="00AE572E" w:rsidRPr="008F15D7" w:rsidRDefault="00AE572E" w:rsidP="000F32B9">
      <w:pPr>
        <w:pStyle w:val="BodyText"/>
      </w:pPr>
      <w:r w:rsidRPr="008F15D7">
        <w:t>There is a CIE formula that gives a correction factor from the above spectral data.</w:t>
      </w:r>
    </w:p>
    <w:p w14:paraId="1C9EE46A" w14:textId="77777777" w:rsidR="00AE572E" w:rsidRPr="008F15D7" w:rsidRDefault="00AE572E" w:rsidP="000F32B9">
      <w:pPr>
        <w:pStyle w:val="BodyText"/>
      </w:pPr>
      <w:r w:rsidRPr="008F15D7">
        <w:t>Irrespective of the type of sensor used, it is essential that the sensor should not have any significant sensitivity outside the spectrum of the human eye response, so that the sensor does not respond to radiation to which the human eye is not sensitive.</w:t>
      </w:r>
    </w:p>
    <w:p w14:paraId="16AD6D49" w14:textId="77777777" w:rsidR="00AE572E" w:rsidRPr="008F15D7" w:rsidRDefault="00AE572E" w:rsidP="000F32B9">
      <w:pPr>
        <w:pStyle w:val="BodyText"/>
      </w:pPr>
      <w:r w:rsidRPr="008F15D7">
        <w:t>However, in practice spectral correction using test lamps is difficult and expensive.</w:t>
      </w:r>
    </w:p>
    <w:p w14:paraId="16463488" w14:textId="77777777" w:rsidR="00AE572E" w:rsidRPr="003F0486" w:rsidRDefault="00AE572E" w:rsidP="000F32B9">
      <w:pPr>
        <w:pStyle w:val="BodyText"/>
      </w:pPr>
      <w:r w:rsidRPr="003F0486">
        <w:fldChar w:fldCharType="begin"/>
      </w:r>
      <w:r w:rsidRPr="003F0486">
        <w:instrText xml:space="preserve"> REF _Ref225488609 \r \h  \* MERGEFORMAT </w:instrText>
      </w:r>
      <w:r w:rsidRPr="003F0486">
        <w:fldChar w:fldCharType="separate"/>
      </w:r>
      <w:r w:rsidRPr="003F0486">
        <w:t>Figure 1</w:t>
      </w:r>
      <w:r w:rsidRPr="003F0486">
        <w:fldChar w:fldCharType="end"/>
      </w:r>
      <w:r w:rsidRPr="003F0486">
        <w:t xml:space="preserve"> shows the spectral distribution for visible light during daytime and at sunrise and sunset.</w:t>
      </w:r>
    </w:p>
    <w:p w14:paraId="1E5A02ED" w14:textId="77777777" w:rsidR="00AE572E" w:rsidRPr="008F15D7" w:rsidRDefault="00AE572E" w:rsidP="000F32B9">
      <w:pPr>
        <w:ind w:left="720"/>
        <w:jc w:val="both"/>
        <w:rPr>
          <w:b/>
          <w:bCs/>
        </w:rPr>
      </w:pPr>
      <w:r w:rsidRPr="008F15D7">
        <w:rPr>
          <w:b/>
          <w:bCs/>
          <w:noProof/>
          <w:lang w:val="en-IE" w:eastAsia="en-IE"/>
        </w:rPr>
        <w:drawing>
          <wp:inline distT="0" distB="0" distL="0" distR="0" wp14:anchorId="0F5C3315" wp14:editId="5F206D97">
            <wp:extent cx="4585335" cy="2593340"/>
            <wp:effectExtent l="0" t="0" r="5715" b="0"/>
            <wp:docPr id="9" name="Picture 9"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5335" cy="2593340"/>
                    </a:xfrm>
                    <a:prstGeom prst="rect">
                      <a:avLst/>
                    </a:prstGeom>
                    <a:noFill/>
                    <a:ln>
                      <a:noFill/>
                    </a:ln>
                  </pic:spPr>
                </pic:pic>
              </a:graphicData>
            </a:graphic>
          </wp:inline>
        </w:drawing>
      </w:r>
    </w:p>
    <w:p w14:paraId="7E2EF671" w14:textId="77777777" w:rsidR="00AE572E" w:rsidRPr="008F15D7" w:rsidRDefault="00AE572E" w:rsidP="000F32B9">
      <w:pPr>
        <w:pStyle w:val="Figure"/>
        <w:jc w:val="both"/>
      </w:pPr>
      <w:bookmarkStart w:id="174" w:name="_Ref225488609"/>
      <w:bookmarkStart w:id="175" w:name="_Toc225767447"/>
      <w:bookmarkStart w:id="176" w:name="_Toc435579954"/>
      <w:bookmarkStart w:id="177" w:name="_Toc435580686"/>
      <w:r w:rsidRPr="008F15D7">
        <w:t xml:space="preserve">Power spectrum of solar radiation versus photon energy and wavelength for different conditions (adopted from </w:t>
      </w:r>
      <w:smartTag w:uri="urn:schemas-microsoft-com:office:smarttags" w:element="City">
        <w:smartTag w:uri="urn:schemas-microsoft-com:office:smarttags" w:element="place">
          <w:r w:rsidRPr="008F15D7">
            <w:t>Jackson</w:t>
          </w:r>
        </w:smartTag>
      </w:smartTag>
      <w:r w:rsidRPr="008F15D7">
        <w:t>, 1975)</w:t>
      </w:r>
      <w:bookmarkEnd w:id="174"/>
      <w:bookmarkEnd w:id="175"/>
      <w:bookmarkEnd w:id="176"/>
      <w:bookmarkEnd w:id="177"/>
    </w:p>
    <w:p w14:paraId="6AB13DAA" w14:textId="77777777" w:rsidR="00AE572E" w:rsidRPr="008F15D7" w:rsidRDefault="00AE572E" w:rsidP="000F32B9">
      <w:pPr>
        <w:pStyle w:val="Heading2"/>
        <w:numPr>
          <w:ilvl w:val="1"/>
          <w:numId w:val="10"/>
        </w:numPr>
        <w:jc w:val="both"/>
      </w:pPr>
      <w:bookmarkStart w:id="178" w:name="_Toc225431726"/>
      <w:bookmarkStart w:id="179" w:name="_Toc225489878"/>
      <w:bookmarkStart w:id="180" w:name="_Toc435579090"/>
      <w:bookmarkStart w:id="181" w:name="_Toc435579924"/>
      <w:bookmarkStart w:id="182" w:name="_Toc435603732"/>
      <w:r w:rsidRPr="008F15D7">
        <w:t>Light dependent resistor (LDR)</w:t>
      </w:r>
      <w:bookmarkEnd w:id="178"/>
      <w:bookmarkEnd w:id="179"/>
      <w:bookmarkEnd w:id="180"/>
      <w:bookmarkEnd w:id="181"/>
      <w:bookmarkEnd w:id="182"/>
    </w:p>
    <w:p w14:paraId="2C97A343" w14:textId="77777777" w:rsidR="00AE572E" w:rsidRPr="008F15D7" w:rsidRDefault="00AE572E" w:rsidP="000F32B9">
      <w:pPr>
        <w:pStyle w:val="BodyText"/>
      </w:pPr>
      <w:r w:rsidRPr="008F15D7">
        <w:t>The most common daylight switch sensor is the light dependent resistor (LDR), as they are cheap and simple to use.  The resistance of the LDR varies with illumination, with LDR resistance decreasing as illuminance increases.  This change in resistance is used to trigger the switching action.</w:t>
      </w:r>
    </w:p>
    <w:p w14:paraId="505F0885" w14:textId="77777777" w:rsidR="00A91898" w:rsidRDefault="00AE572E" w:rsidP="000F32B9">
      <w:pPr>
        <w:pStyle w:val="BodyText"/>
      </w:pPr>
      <w:r w:rsidRPr="008F15D7">
        <w:t xml:space="preserve">In case of LDR, we can typically choose between 520, 540, 560, 570, 620 and 630 nanometers of peak sensitivity wavelength.  Manufacturers state that these sensors are non-polar resistive elements with spectral response characteristics close to the human eye but do </w:t>
      </w:r>
      <w:r w:rsidRPr="008F15D7">
        <w:lastRenderedPageBreak/>
        <w:t>not supply the spectral response curve.  The manufacture</w:t>
      </w:r>
      <w:ins w:id="183" w:author="Aivar" w:date="2016-04-12T16:24:00Z">
        <w:r w:rsidR="00DB285A">
          <w:t>r</w:t>
        </w:r>
      </w:ins>
      <w:r w:rsidRPr="008F15D7">
        <w:t xml:space="preserve">’s resistance values for adjustment are measured for tungsten filament lamps operating at a colour temperature of 2856 K, then some changes are necessary for the adjustment of daylight levels but it’s important to know the spectrum of light in sunset or sunrise is near to this lamp (see </w:t>
      </w:r>
      <w:r w:rsidRPr="003F0486">
        <w:fldChar w:fldCharType="begin"/>
      </w:r>
      <w:r w:rsidRPr="008F15D7">
        <w:instrText xml:space="preserve"> REF _Ref225488609 \r \h  \* MERGEFORMAT </w:instrText>
      </w:r>
      <w:r w:rsidRPr="003F0486">
        <w:fldChar w:fldCharType="separate"/>
      </w:r>
      <w:r w:rsidRPr="008F15D7">
        <w:t>Figure 1</w:t>
      </w:r>
      <w:r w:rsidRPr="003F0486">
        <w:fldChar w:fldCharType="end"/>
      </w:r>
      <w:r w:rsidRPr="008F15D7">
        <w:t>).  The accuracy between 100 and 10 lux depending of the model is about 85% or 90%.</w:t>
      </w:r>
      <w:bookmarkStart w:id="184" w:name="_Toc225431727"/>
      <w:bookmarkStart w:id="185" w:name="_Toc225489879"/>
      <w:bookmarkStart w:id="186" w:name="_Toc435579091"/>
      <w:bookmarkStart w:id="187" w:name="_Toc435579925"/>
    </w:p>
    <w:p w14:paraId="68D6C595" w14:textId="77777777" w:rsidR="00AE572E" w:rsidRPr="008F15D7" w:rsidRDefault="00AE572E" w:rsidP="000F32B9">
      <w:pPr>
        <w:pStyle w:val="Heading2"/>
        <w:numPr>
          <w:ilvl w:val="1"/>
          <w:numId w:val="10"/>
        </w:numPr>
        <w:jc w:val="both"/>
      </w:pPr>
      <w:bookmarkStart w:id="188" w:name="_Toc435603733"/>
      <w:r w:rsidRPr="008F15D7">
        <w:t>Semiconductor photodiode</w:t>
      </w:r>
      <w:bookmarkEnd w:id="184"/>
      <w:bookmarkEnd w:id="185"/>
      <w:bookmarkEnd w:id="186"/>
      <w:bookmarkEnd w:id="187"/>
      <w:bookmarkEnd w:id="188"/>
    </w:p>
    <w:p w14:paraId="1266DB38" w14:textId="77777777" w:rsidR="00AE572E" w:rsidRPr="008F15D7" w:rsidRDefault="00AE572E" w:rsidP="000F32B9">
      <w:pPr>
        <w:pStyle w:val="BodyText"/>
      </w:pPr>
      <w:r w:rsidRPr="008F15D7">
        <w:t>Some photovoltaic applications use the output of the solar array as a daylight sensor.  The output from one solar panel is connected to a comparator where voltage is compared with an adjustable reference voltage.  The change in solar cell voltage is used to trigger switching action.</w:t>
      </w:r>
    </w:p>
    <w:p w14:paraId="0EF4B103" w14:textId="77777777" w:rsidR="00AE572E" w:rsidRPr="008F15D7" w:rsidRDefault="00AE572E" w:rsidP="000F32B9">
      <w:pPr>
        <w:pStyle w:val="BodyText"/>
      </w:pPr>
      <w:r w:rsidRPr="008F15D7">
        <w:t xml:space="preserve">When using this technique, the spectral response of the solar array should be considered.  The spectral response of </w:t>
      </w:r>
      <w:r w:rsidR="009B2DF1">
        <w:t>s</w:t>
      </w:r>
      <w:r w:rsidR="009B2DF1" w:rsidRPr="008F15D7">
        <w:t xml:space="preserve">ilicon </w:t>
      </w:r>
      <w:r w:rsidRPr="008F15D7">
        <w:t>solar array is good in blues or near ultraviolet zones but is no good in the red zone.  In case of GaAs arrays, the spectral response is better in the red zone of the spectrum.</w:t>
      </w:r>
      <w:ins w:id="189" w:author="Aivar" w:date="2016-04-12T16:25:00Z">
        <w:r w:rsidR="00B506F2">
          <w:t xml:space="preserve"> Separate semiconductor photodiode sensor</w:t>
        </w:r>
      </w:ins>
      <w:ins w:id="190" w:author="Aivar" w:date="2016-04-12T16:26:00Z">
        <w:r w:rsidR="00B506F2">
          <w:t>s</w:t>
        </w:r>
      </w:ins>
      <w:ins w:id="191" w:author="Aivar" w:date="2016-04-12T16:25:00Z">
        <w:r w:rsidR="00B506F2">
          <w:t xml:space="preserve"> are al</w:t>
        </w:r>
      </w:ins>
      <w:ins w:id="192" w:author="Aivar" w:date="2016-04-12T16:26:00Z">
        <w:r w:rsidR="00B506F2">
          <w:t>s</w:t>
        </w:r>
      </w:ins>
      <w:ins w:id="193" w:author="Aivar" w:date="2016-04-12T16:25:00Z">
        <w:r w:rsidR="00B506F2">
          <w:t xml:space="preserve">o available. </w:t>
        </w:r>
      </w:ins>
    </w:p>
    <w:p w14:paraId="5C37865F" w14:textId="77777777" w:rsidR="00AE572E" w:rsidRPr="008F15D7" w:rsidRDefault="00AE572E" w:rsidP="000F32B9">
      <w:pPr>
        <w:pStyle w:val="Heading1"/>
        <w:numPr>
          <w:ilvl w:val="0"/>
          <w:numId w:val="10"/>
        </w:numPr>
        <w:jc w:val="both"/>
      </w:pPr>
      <w:bookmarkStart w:id="194" w:name="_Toc225431728"/>
      <w:bookmarkStart w:id="195" w:name="_Toc225489880"/>
      <w:bookmarkStart w:id="196" w:name="_Toc435579092"/>
      <w:bookmarkStart w:id="197" w:name="_Toc435579926"/>
      <w:bookmarkStart w:id="198" w:name="_Toc435603734"/>
      <w:r w:rsidRPr="008F15D7">
        <w:t>RECOMMENDED SWITCHING LEVELS</w:t>
      </w:r>
      <w:bookmarkEnd w:id="194"/>
      <w:bookmarkEnd w:id="195"/>
      <w:bookmarkEnd w:id="196"/>
      <w:bookmarkEnd w:id="197"/>
      <w:bookmarkEnd w:id="198"/>
    </w:p>
    <w:p w14:paraId="592AD2E3" w14:textId="77777777" w:rsidR="00AE572E" w:rsidRPr="008F15D7" w:rsidRDefault="00AE572E" w:rsidP="000F32B9">
      <w:pPr>
        <w:pStyle w:val="BodyText"/>
      </w:pPr>
      <w:r w:rsidRPr="008F15D7">
        <w:t>The selection of the ambient light at which AtoN lights switch on or off must meet the following criteria:</w:t>
      </w:r>
    </w:p>
    <w:p w14:paraId="5AE92947" w14:textId="77777777" w:rsidR="00AE572E" w:rsidRPr="008F15D7" w:rsidRDefault="00AE572E" w:rsidP="000F32B9">
      <w:pPr>
        <w:pStyle w:val="Bullet1"/>
        <w:tabs>
          <w:tab w:val="clear" w:pos="993"/>
          <w:tab w:val="num" w:pos="1134"/>
        </w:tabs>
        <w:ind w:left="1134" w:hanging="567"/>
      </w:pPr>
      <w:r w:rsidRPr="008F15D7">
        <w:t>the navigational requirements must be met, i.e. the navigation light must be switched on when the light is required as an AtoN;</w:t>
      </w:r>
    </w:p>
    <w:p w14:paraId="3DE16854" w14:textId="77777777" w:rsidR="00AE572E" w:rsidRPr="008F15D7" w:rsidRDefault="00AE572E" w:rsidP="000F32B9">
      <w:pPr>
        <w:pStyle w:val="Bullet1"/>
        <w:tabs>
          <w:tab w:val="clear" w:pos="993"/>
          <w:tab w:val="num" w:pos="1134"/>
        </w:tabs>
        <w:ind w:left="1134" w:hanging="567"/>
      </w:pPr>
      <w:r w:rsidRPr="008F15D7">
        <w:t>where multiple lights are used as AtoN</w:t>
      </w:r>
      <w:del w:id="199" w:author="Aivar" w:date="2016-04-12T16:28:00Z">
        <w:r w:rsidRPr="008F15D7" w:rsidDel="0068505B">
          <w:delText>’</w:delText>
        </w:r>
      </w:del>
      <w:r w:rsidRPr="008F15D7">
        <w:t xml:space="preserve">s such as to form a channel using buoys, all lights should switch on and off almost simultaneously to avoid gaps in the channel </w:t>
      </w:r>
      <w:r w:rsidRPr="0068505B">
        <w:rPr>
          <w:highlight w:val="yellow"/>
        </w:rPr>
        <w:t>mark</w:t>
      </w:r>
      <w:r w:rsidRPr="008F15D7">
        <w:t xml:space="preserve"> at lighting up and light off time;</w:t>
      </w:r>
    </w:p>
    <w:p w14:paraId="0B6C28B3" w14:textId="77777777" w:rsidR="00AE572E" w:rsidRPr="008F15D7" w:rsidRDefault="00AE572E" w:rsidP="000F32B9">
      <w:pPr>
        <w:pStyle w:val="Bullet1"/>
        <w:tabs>
          <w:tab w:val="clear" w:pos="993"/>
          <w:tab w:val="num" w:pos="1134"/>
        </w:tabs>
        <w:ind w:left="1134" w:hanging="567"/>
      </w:pPr>
      <w:r w:rsidRPr="008F15D7">
        <w:t>switching levels should not be set too high, to avoid excessive daily energy consumption</w:t>
      </w:r>
      <w:ins w:id="200" w:author="Aivar" w:date="2016-04-12T16:31:00Z">
        <w:r w:rsidR="00686594">
          <w:t>, or too low, to avoid interference from bright moonlight</w:t>
        </w:r>
      </w:ins>
      <w:r w:rsidRPr="008F15D7">
        <w:t>;</w:t>
      </w:r>
    </w:p>
    <w:p w14:paraId="4F6207C2" w14:textId="77777777" w:rsidR="00AE572E" w:rsidRPr="008F15D7" w:rsidRDefault="00AE572E" w:rsidP="000F32B9">
      <w:pPr>
        <w:pStyle w:val="Bullet1"/>
        <w:tabs>
          <w:tab w:val="clear" w:pos="993"/>
          <w:tab w:val="num" w:pos="1134"/>
        </w:tabs>
        <w:ind w:left="1134" w:hanging="567"/>
      </w:pPr>
      <w:r w:rsidRPr="008F15D7">
        <w:t>however, where there is conflict between energy consumption and provision of the AtoN function, priority should be given to the AtoN function;</w:t>
      </w:r>
    </w:p>
    <w:p w14:paraId="7ED0882C" w14:textId="77777777" w:rsidR="00AE572E" w:rsidRPr="008F15D7" w:rsidRDefault="00AE572E" w:rsidP="000F32B9">
      <w:pPr>
        <w:pStyle w:val="Bullet1"/>
        <w:tabs>
          <w:tab w:val="clear" w:pos="993"/>
          <w:tab w:val="num" w:pos="1134"/>
        </w:tabs>
        <w:ind w:left="1134" w:hanging="567"/>
      </w:pPr>
      <w:r w:rsidRPr="008F15D7">
        <w:t>the recommended switching levels should be based on the basic characteristics of human perception.  Ideally, the AtoN should switch on at an ambient light level when the AtoN becomes unusable as a daymark.</w:t>
      </w:r>
    </w:p>
    <w:p w14:paraId="2104F300" w14:textId="77777777" w:rsidR="00AE572E" w:rsidRPr="008F15D7" w:rsidRDefault="00AE572E" w:rsidP="000F32B9">
      <w:pPr>
        <w:pStyle w:val="Heading2"/>
        <w:numPr>
          <w:ilvl w:val="1"/>
          <w:numId w:val="10"/>
        </w:numPr>
        <w:jc w:val="both"/>
      </w:pPr>
      <w:bookmarkStart w:id="201" w:name="_Toc225431729"/>
      <w:bookmarkStart w:id="202" w:name="_Toc225489881"/>
      <w:bookmarkStart w:id="203" w:name="_Toc435579093"/>
      <w:bookmarkStart w:id="204" w:name="_Toc435579927"/>
      <w:bookmarkStart w:id="205" w:name="_Toc435603735"/>
      <w:r w:rsidRPr="008F15D7">
        <w:t>Hysteresis in switching levels</w:t>
      </w:r>
      <w:bookmarkEnd w:id="201"/>
      <w:bookmarkEnd w:id="202"/>
      <w:bookmarkEnd w:id="203"/>
      <w:bookmarkEnd w:id="204"/>
      <w:bookmarkEnd w:id="205"/>
    </w:p>
    <w:p w14:paraId="55EB19F2" w14:textId="77777777" w:rsidR="00AE572E" w:rsidRPr="008F15D7" w:rsidRDefault="00AE572E" w:rsidP="000F32B9">
      <w:pPr>
        <w:pStyle w:val="BodyText"/>
      </w:pPr>
      <w:r w:rsidRPr="008F15D7">
        <w:t>In order to ensure that the on and off switching levels are clearly defined, it is necessary to ensure adequate hysteresis between the on and off levels.</w:t>
      </w:r>
    </w:p>
    <w:p w14:paraId="374F35AD" w14:textId="77777777" w:rsidR="00AE572E" w:rsidRPr="008F15D7" w:rsidRDefault="00AE572E" w:rsidP="000F32B9">
      <w:pPr>
        <w:jc w:val="both"/>
      </w:pPr>
      <w:r w:rsidRPr="008F15D7">
        <w:rPr>
          <w:noProof/>
          <w:sz w:val="20"/>
          <w:lang w:val="en-IE" w:eastAsia="en-IE"/>
        </w:rPr>
        <mc:AlternateContent>
          <mc:Choice Requires="wpg">
            <w:drawing>
              <wp:anchor distT="0" distB="0" distL="114300" distR="114300" simplePos="0" relativeHeight="251668992" behindDoc="0" locked="0" layoutInCell="1" allowOverlap="1" wp14:anchorId="7A192633" wp14:editId="31DB6565">
                <wp:simplePos x="0" y="0"/>
                <wp:positionH relativeFrom="column">
                  <wp:posOffset>939002</wp:posOffset>
                </wp:positionH>
                <wp:positionV relativeFrom="paragraph">
                  <wp:posOffset>79656</wp:posOffset>
                </wp:positionV>
                <wp:extent cx="4635795" cy="2413590"/>
                <wp:effectExtent l="0" t="38100" r="50800" b="63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795" cy="2413590"/>
                          <a:chOff x="3780" y="10980"/>
                          <a:chExt cx="4680" cy="2700"/>
                        </a:xfrm>
                      </wpg:grpSpPr>
                      <wps:wsp>
                        <wps:cNvPr id="12" name="Line 3"/>
                        <wps:cNvCnPr>
                          <a:cxnSpLocks noChangeShapeType="1"/>
                        </wps:cNvCnPr>
                        <wps:spPr bwMode="auto">
                          <a:xfrm>
                            <a:off x="4680" y="1278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4680" y="1242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 name="Line 5"/>
                        <wps:cNvCnPr>
                          <a:cxnSpLocks noChangeShapeType="1"/>
                        </wps:cNvCnPr>
                        <wps:spPr bwMode="auto">
                          <a:xfrm>
                            <a:off x="5760" y="1152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6"/>
                        <wps:cNvSpPr txBox="1">
                          <a:spLocks noChangeArrowheads="1"/>
                        </wps:cNvSpPr>
                        <wps:spPr bwMode="auto">
                          <a:xfrm>
                            <a:off x="3780" y="11160"/>
                            <a:ext cx="72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1520C" w14:textId="77777777" w:rsidR="00753A71" w:rsidRDefault="00753A71" w:rsidP="00AE572E">
                              <w:pPr>
                                <w:jc w:val="center"/>
                                <w:rPr>
                                  <w:b/>
                                  <w:bCs/>
                                  <w:sz w:val="16"/>
                                </w:rPr>
                              </w:pPr>
                              <w:r>
                                <w:rPr>
                                  <w:b/>
                                  <w:bCs/>
                                  <w:sz w:val="16"/>
                                </w:rPr>
                                <w:t>Ambient light level</w:t>
                              </w:r>
                            </w:p>
                            <w:p w14:paraId="72C57477" w14:textId="77777777" w:rsidR="00753A71" w:rsidRDefault="00753A71" w:rsidP="00AE572E">
                              <w:pPr>
                                <w:jc w:val="center"/>
                                <w:rPr>
                                  <w:sz w:val="16"/>
                                </w:rPr>
                              </w:pPr>
                              <w:r>
                                <w:rPr>
                                  <w:sz w:val="16"/>
                                </w:rPr>
                                <w:t>Lux</w:t>
                              </w:r>
                            </w:p>
                          </w:txbxContent>
                        </wps:txbx>
                        <wps:bodyPr rot="0" vert="vert270" wrap="square" lIns="91440" tIns="45720" rIns="91440" bIns="45720" anchor="t" anchorCtr="0" upright="1">
                          <a:noAutofit/>
                        </wps:bodyPr>
                      </wps:wsp>
                      <wps:wsp>
                        <wps:cNvPr id="16" name="Text Box 7"/>
                        <wps:cNvSpPr txBox="1">
                          <a:spLocks noChangeArrowheads="1"/>
                        </wps:cNvSpPr>
                        <wps:spPr bwMode="auto">
                          <a:xfrm>
                            <a:off x="5940" y="1332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9DFC2" w14:textId="77777777" w:rsidR="00753A71" w:rsidRDefault="00753A71" w:rsidP="00AE572E">
                              <w:pPr>
                                <w:rPr>
                                  <w:b/>
                                  <w:bCs/>
                                  <w:sz w:val="16"/>
                                </w:rPr>
                              </w:pPr>
                              <w:r>
                                <w:rPr>
                                  <w:b/>
                                  <w:bCs/>
                                  <w:sz w:val="16"/>
                                </w:rPr>
                                <w:t xml:space="preserve">Time </w:t>
                              </w:r>
                            </w:p>
                          </w:txbxContent>
                        </wps:txbx>
                        <wps:bodyPr rot="0" vert="horz" wrap="square" lIns="91440" tIns="45720" rIns="91440" bIns="45720" anchor="t" anchorCtr="0" upright="1">
                          <a:noAutofit/>
                        </wps:bodyPr>
                      </wps:wsp>
                      <wps:wsp>
                        <wps:cNvPr id="17" name="Text Box 8"/>
                        <wps:cNvSpPr txBox="1">
                          <a:spLocks noChangeArrowheads="1"/>
                        </wps:cNvSpPr>
                        <wps:spPr bwMode="auto">
                          <a:xfrm>
                            <a:off x="4680" y="115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FCB69" w14:textId="77777777" w:rsidR="00753A71" w:rsidRDefault="00753A71" w:rsidP="00AE572E">
                              <w:pPr>
                                <w:rPr>
                                  <w:sz w:val="16"/>
                                </w:rPr>
                              </w:pPr>
                              <w:r>
                                <w:rPr>
                                  <w:sz w:val="16"/>
                                </w:rPr>
                                <w:t>Light off</w:t>
                              </w:r>
                            </w:p>
                          </w:txbxContent>
                        </wps:txbx>
                        <wps:bodyPr rot="0" vert="horz" wrap="square" lIns="91440" tIns="45720" rIns="91440" bIns="45720" anchor="t" anchorCtr="0" upright="1">
                          <a:noAutofit/>
                        </wps:bodyPr>
                      </wps:wsp>
                      <wps:wsp>
                        <wps:cNvPr id="18" name="Text Box 9"/>
                        <wps:cNvSpPr txBox="1">
                          <a:spLocks noChangeArrowheads="1"/>
                        </wps:cNvSpPr>
                        <wps:spPr bwMode="auto">
                          <a:xfrm>
                            <a:off x="6660" y="127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2C10E" w14:textId="77777777" w:rsidR="00753A71" w:rsidRDefault="00753A71" w:rsidP="00AE572E">
                              <w:pPr>
                                <w:rPr>
                                  <w:sz w:val="16"/>
                                </w:rPr>
                              </w:pPr>
                              <w:r>
                                <w:rPr>
                                  <w:sz w:val="16"/>
                                </w:rPr>
                                <w:t>Light on</w:t>
                              </w:r>
                            </w:p>
                          </w:txbxContent>
                        </wps:txbx>
                        <wps:bodyPr rot="0" vert="horz" wrap="square" lIns="91440" tIns="45720" rIns="91440" bIns="45720" anchor="t" anchorCtr="0" upright="1">
                          <a:noAutofit/>
                        </wps:bodyPr>
                      </wps:wsp>
                      <wps:wsp>
                        <wps:cNvPr id="19" name="Line 10"/>
                        <wps:cNvCnPr>
                          <a:cxnSpLocks noChangeShapeType="1"/>
                        </wps:cNvCnPr>
                        <wps:spPr bwMode="auto">
                          <a:xfrm flipV="1">
                            <a:off x="4680" y="10980"/>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1"/>
                        <wps:cNvCnPr>
                          <a:cxnSpLocks noChangeShapeType="1"/>
                        </wps:cNvCnPr>
                        <wps:spPr bwMode="auto">
                          <a:xfrm>
                            <a:off x="4680" y="13140"/>
                            <a:ext cx="37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2"/>
                        <wps:cNvCnPr>
                          <a:cxnSpLocks noChangeShapeType="1"/>
                        </wps:cNvCnPr>
                        <wps:spPr bwMode="auto">
                          <a:xfrm flipV="1">
                            <a:off x="468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
                        <wps:cNvCnPr>
                          <a:cxnSpLocks noChangeShapeType="1"/>
                        </wps:cNvCnPr>
                        <wps:spPr bwMode="auto">
                          <a:xfrm>
                            <a:off x="702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
                        <wps:cNvCnPr>
                          <a:cxnSpLocks noChangeShapeType="1"/>
                        </wps:cNvCnPr>
                        <wps:spPr bwMode="auto">
                          <a:xfrm>
                            <a:off x="5037" y="11880"/>
                            <a:ext cx="180" cy="54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24" name="Line 15"/>
                        <wps:cNvCnPr>
                          <a:cxnSpLocks noChangeShapeType="1"/>
                        </wps:cNvCnPr>
                        <wps:spPr bwMode="auto">
                          <a:xfrm flipV="1">
                            <a:off x="7560" y="12780"/>
                            <a:ext cx="360" cy="18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25" name="Line 16"/>
                        <wps:cNvCnPr>
                          <a:cxnSpLocks noChangeShapeType="1"/>
                        </wps:cNvCnPr>
                        <wps:spPr bwMode="auto">
                          <a:xfrm>
                            <a:off x="5580" y="12420"/>
                            <a:ext cx="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Text Box 17"/>
                        <wps:cNvSpPr txBox="1">
                          <a:spLocks noChangeArrowheads="1"/>
                        </wps:cNvSpPr>
                        <wps:spPr bwMode="auto">
                          <a:xfrm>
                            <a:off x="5940" y="1242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405CF" w14:textId="77777777" w:rsidR="00753A71" w:rsidRDefault="00753A71" w:rsidP="00AE572E">
                              <w:pPr>
                                <w:rPr>
                                  <w:sz w:val="16"/>
                                </w:rPr>
                              </w:pPr>
                              <w:r>
                                <w:rPr>
                                  <w:sz w:val="16"/>
                                </w:rPr>
                                <w:t>Hysteresis</w:t>
                              </w:r>
                            </w:p>
                          </w:txbxContent>
                        </wps:txbx>
                        <wps:bodyPr rot="0" vert="horz" wrap="square" lIns="91440" tIns="45720" rIns="91440" bIns="45720" anchor="t" anchorCtr="0" upright="1">
                          <a:noAutofit/>
                        </wps:bodyPr>
                      </wps:wsp>
                      <wps:wsp>
                        <wps:cNvPr id="27" name="Text Box 18"/>
                        <wps:cNvSpPr txBox="1">
                          <a:spLocks noChangeArrowheads="1"/>
                        </wps:cNvSpPr>
                        <wps:spPr bwMode="auto">
                          <a:xfrm>
                            <a:off x="4248" y="122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AD387" w14:textId="77777777" w:rsidR="00753A71" w:rsidRDefault="00753A71" w:rsidP="00AE572E">
                              <w:pPr>
                                <w:rPr>
                                  <w:sz w:val="16"/>
                                </w:rPr>
                              </w:pPr>
                              <w:r>
                                <w:rPr>
                                  <w:sz w:val="16"/>
                                </w:rPr>
                                <w:t>15</w:t>
                              </w:r>
                              <w:r w:rsidRPr="001342F8">
                                <w:rPr>
                                  <w:sz w:val="16"/>
                                </w:rPr>
                                <w:t>0</w:t>
                              </w:r>
                            </w:p>
                          </w:txbxContent>
                        </wps:txbx>
                        <wps:bodyPr rot="0" vert="horz" wrap="square" lIns="91440" tIns="45720" rIns="91440" bIns="45720" anchor="t" anchorCtr="0" upright="1">
                          <a:noAutofit/>
                        </wps:bodyPr>
                      </wps:wsp>
                      <wps:wsp>
                        <wps:cNvPr id="28" name="Text Box 19"/>
                        <wps:cNvSpPr txBox="1">
                          <a:spLocks noChangeArrowheads="1"/>
                        </wps:cNvSpPr>
                        <wps:spPr bwMode="auto">
                          <a:xfrm>
                            <a:off x="4320" y="1260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86F12" w14:textId="77777777" w:rsidR="00753A71" w:rsidRDefault="00753A71" w:rsidP="00AE572E">
                              <w:pPr>
                                <w:rPr>
                                  <w:sz w:val="16"/>
                                </w:rPr>
                              </w:pPr>
                              <w:r>
                                <w:rPr>
                                  <w:sz w:val="16"/>
                                </w:rPr>
                                <w:t>50</w:t>
                              </w:r>
                            </w:p>
                          </w:txbxContent>
                        </wps:txbx>
                        <wps:bodyPr rot="0" vert="horz" wrap="square" lIns="91440" tIns="45720" rIns="91440" bIns="45720" anchor="t" anchorCtr="0" upright="1">
                          <a:noAutofit/>
                        </wps:bodyPr>
                      </wps:wsp>
                      <wps:wsp>
                        <wps:cNvPr id="29" name="Text Box 20"/>
                        <wps:cNvSpPr txBox="1">
                          <a:spLocks noChangeArrowheads="1"/>
                        </wps:cNvSpPr>
                        <wps:spPr bwMode="auto">
                          <a:xfrm>
                            <a:off x="4860" y="1314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158CE" w14:textId="77777777" w:rsidR="00753A71" w:rsidRDefault="00753A71" w:rsidP="00AE572E">
                              <w:pPr>
                                <w:rPr>
                                  <w:sz w:val="16"/>
                                </w:rPr>
                              </w:pPr>
                              <w:smartTag w:uri="urn:schemas-microsoft-com:office:smarttags" w:element="place">
                                <w:smartTag w:uri="urn:schemas-microsoft-com:office:smarttags" w:element="City">
                                  <w:r>
                                    <w:rPr>
                                      <w:sz w:val="16"/>
                                    </w:rPr>
                                    <w:t>Sunrise</w:t>
                                  </w:r>
                                </w:smartTag>
                              </w:smartTag>
                            </w:p>
                          </w:txbxContent>
                        </wps:txbx>
                        <wps:bodyPr rot="0" vert="horz" wrap="square" lIns="91440" tIns="45720" rIns="91440" bIns="45720" anchor="t" anchorCtr="0" upright="1">
                          <a:noAutofit/>
                        </wps:bodyPr>
                      </wps:wsp>
                      <wps:wsp>
                        <wps:cNvPr id="30" name="Text Box 21"/>
                        <wps:cNvSpPr txBox="1">
                          <a:spLocks noChangeArrowheads="1"/>
                        </wps:cNvSpPr>
                        <wps:spPr bwMode="auto">
                          <a:xfrm>
                            <a:off x="7380" y="1314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5CE99" w14:textId="77777777" w:rsidR="00753A71" w:rsidRDefault="00753A71" w:rsidP="00AE572E">
                              <w:pPr>
                                <w:rPr>
                                  <w:sz w:val="16"/>
                                </w:rPr>
                              </w:pPr>
                              <w:r>
                                <w:rPr>
                                  <w:sz w:val="16"/>
                                </w:rPr>
                                <w:t>Sunset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192633" id="Group 11" o:spid="_x0000_s1030" style="position:absolute;left:0;text-align:left;margin-left:73.95pt;margin-top:6.25pt;width:365pt;height:190.05pt;z-index:251668992" coordorigin="3780,10980" coordsize="468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">
                <v:line id="Line 3" o:spid="_x0000_s1031" style="position:absolute;visibility:visible;mso-wrap-style:square" from="4680,12780" to="810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b81xAAAANsAAAAPAAAAAAAAAAAA&#10;AAAAAKECAABkcnMvZG93bnJldi54bWxQSwUGAAAAAAQABAD5AAAAkgMAAAAA&#10;">
                  <v:stroke dashstyle="dash"/>
                </v:line>
                <v:line id="Line 4" o:spid="_x0000_s1032" style="position:absolute;visibility:visible;mso-wrap-style:square" from="4680,12420" to="8100,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0arsMAAADbAAAADwAAAGRycy9kb3ducmV2LnhtbESPT4vCMBDF78J+hzAL3jRdBXG7RpEF&#10;wYN/UJc9D83YVptJTWKt394IgrcZ3pv3ezOZtaYSDTlfWlbw1U9AEGdWl5wr+DssemMQPiBrrCyT&#10;gjt5mE0/OhNMtb3xjpp9yEUMYZ+igiKEOpXSZwUZ9H1bE0ftaJ3BEFeXS+3wFsNNJQdJMpIGS46E&#10;Amv6LSg7768mcrN85S7/p3O7PK5Xiws335vDVqnuZzv/ARGoDW/z63qpY/0hPH+JA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NGq7DAAAA2wAAAA8AAAAAAAAAAAAA&#10;AAAAoQIAAGRycy9kb3ducmV2LnhtbFBLBQYAAAAABAAEAPkAAACRAwAAAAA=&#10;">
                  <v:stroke dashstyle="dash"/>
                </v:line>
                <v:line id="Line 5" o:spid="_x0000_s1033" style="position:absolute;visibility:visible;mso-wrap-style:square" from="5760,11520" to="702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 id="Text Box 6" o:spid="_x0000_s1034" type="#_x0000_t202" style="position:absolute;left:3780;top:11160;width:7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BglsMA&#10;AADbAAAADwAAAGRycy9kb3ducmV2LnhtbERPTWvCQBC9C/6HZQRvurGiSHQNxdJQL0Vje/A2Zsck&#10;NDubZrcm/nu3UOhtHu9zNklvanGj1lWWFcymEQji3OqKCwUfp9fJCoTzyBpry6TgTg6S7XCwwVjb&#10;jo90y3whQgi7GBWU3jexlC4vyaCb2oY4cFfbGvQBtoXULXYh3NTyKYqW0mDFoaHEhnYl5V/Zj1Hw&#10;eXm/18dmfo6qbn/o0+9D9pIWSo1H/fMahKfe/4v/3G86zF/A7y/h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BglsMAAADbAAAADwAAAAAAAAAAAAAAAACYAgAAZHJzL2Rv&#10;d25yZXYueG1sUEsFBgAAAAAEAAQA9QAAAIgDAAAAAA==&#10;" filled="f" stroked="f">
                  <v:textbox style="layout-flow:vertical;mso-layout-flow-alt:bottom-to-top">
                    <w:txbxContent>
                      <w:p w14:paraId="4851520C" w14:textId="77777777" w:rsidR="00753A71" w:rsidRDefault="00753A71" w:rsidP="00AE572E">
                        <w:pPr>
                          <w:jc w:val="center"/>
                          <w:rPr>
                            <w:b/>
                            <w:bCs/>
                            <w:sz w:val="16"/>
                          </w:rPr>
                        </w:pPr>
                        <w:r>
                          <w:rPr>
                            <w:b/>
                            <w:bCs/>
                            <w:sz w:val="16"/>
                          </w:rPr>
                          <w:t>Ambient light level</w:t>
                        </w:r>
                      </w:p>
                      <w:p w14:paraId="72C57477" w14:textId="77777777" w:rsidR="00753A71" w:rsidRDefault="00753A71" w:rsidP="00AE572E">
                        <w:pPr>
                          <w:jc w:val="center"/>
                          <w:rPr>
                            <w:sz w:val="16"/>
                          </w:rPr>
                        </w:pPr>
                        <w:r>
                          <w:rPr>
                            <w:sz w:val="16"/>
                          </w:rPr>
                          <w:t>Lux</w:t>
                        </w:r>
                      </w:p>
                    </w:txbxContent>
                  </v:textbox>
                </v:shape>
                <v:shape id="Text Box 7" o:spid="_x0000_s1035" type="#_x0000_t202" style="position:absolute;left:5940;top:133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14:paraId="7969DFC2" w14:textId="77777777" w:rsidR="00753A71" w:rsidRDefault="00753A71" w:rsidP="00AE572E">
                        <w:pPr>
                          <w:rPr>
                            <w:b/>
                            <w:bCs/>
                            <w:sz w:val="16"/>
                          </w:rPr>
                        </w:pPr>
                        <w:r>
                          <w:rPr>
                            <w:b/>
                            <w:bCs/>
                            <w:sz w:val="16"/>
                          </w:rPr>
                          <w:t xml:space="preserve">Time </w:t>
                        </w:r>
                      </w:p>
                    </w:txbxContent>
                  </v:textbox>
                </v:shape>
                <v:shape id="Text Box 8" o:spid="_x0000_s1036" type="#_x0000_t202" style="position:absolute;left:4680;top:115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14:paraId="139FCB69" w14:textId="77777777" w:rsidR="00753A71" w:rsidRDefault="00753A71" w:rsidP="00AE572E">
                        <w:pPr>
                          <w:rPr>
                            <w:sz w:val="16"/>
                          </w:rPr>
                        </w:pPr>
                        <w:r>
                          <w:rPr>
                            <w:sz w:val="16"/>
                          </w:rPr>
                          <w:t>Light off</w:t>
                        </w:r>
                      </w:p>
                    </w:txbxContent>
                  </v:textbox>
                </v:shape>
                <v:shape id="Text Box 9" o:spid="_x0000_s1037" type="#_x0000_t202" style="position:absolute;left:6660;top:1278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14:paraId="0592C10E" w14:textId="77777777" w:rsidR="00753A71" w:rsidRDefault="00753A71" w:rsidP="00AE572E">
                        <w:pPr>
                          <w:rPr>
                            <w:sz w:val="16"/>
                          </w:rPr>
                        </w:pPr>
                        <w:r>
                          <w:rPr>
                            <w:sz w:val="16"/>
                          </w:rPr>
                          <w:t>Light on</w:t>
                        </w:r>
                      </w:p>
                    </w:txbxContent>
                  </v:textbox>
                </v:shape>
                <v:line id="Line 10" o:spid="_x0000_s1038" style="position:absolute;flip:y;visibility:visible;mso-wrap-style:square" from="4680,10980" to="468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11" o:spid="_x0000_s1039" style="position:absolute;visibility:visible;mso-wrap-style:square" from="4680,13140" to="84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12" o:spid="_x0000_s1040" style="position:absolute;flip:y;visibility:visible;mso-wrap-style:square" from="4680,11520" to="57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line id="Line 13" o:spid="_x0000_s1041" style="position:absolute;visibility:visible;mso-wrap-style:square" from="7020,11520" to="810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14" o:spid="_x0000_s1042" style="position:absolute;visibility:visible;mso-wrap-style:square" from="5037,11880" to="5217,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YbpMUAAADbAAAADwAAAGRycy9kb3ducmV2LnhtbESPzWrDMBCE74G+g9hCLqGWk0Bo3Sih&#10;BAw9hEJ+Du1tsbaWG2vlSmrsvn0UCOQ4zMw3zHI92FacyYfGsYJploMgrpxuuFZwPJRPzyBCRNbY&#10;OiYF/xRgvXoYLbHQrucdnfexFgnCoUAFJsaukDJUhiyGzHXEyft23mJM0tdSe+wT3LZylucLabHh&#10;tGCwo42h6rT/swq8j6E5lS9f/efvz6L8KLfDxFRKjR+Ht1cQkYZ4D9/a71rBbA7XL+kHy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YbpMUAAADbAAAADwAAAAAAAAAA&#10;AAAAAAChAgAAZHJzL2Rvd25yZXYueG1sUEsFBgAAAAAEAAQA+QAAAJMDAAAAAA==&#10;">
                  <v:stroke endarrow="classic" endarrowwidth="narrow"/>
                </v:line>
                <v:line id="Line 15" o:spid="_x0000_s1043" style="position:absolute;flip:y;visibility:visible;mso-wrap-style:square" from="7560,12780" to="7920,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nnJ8IAAADbAAAADwAAAGRycy9kb3ducmV2LnhtbESPQYvCMBSE74L/ITxhb5oqolJNSxEU&#10;WdjDqnh+Nm/bss1LaaJt//1GEPY4zMw3zC7tTS2e1LrKsoL5LAJBnFtdcaHgejlMNyCcR9ZYWyYF&#10;AzlIk/Foh7G2HX/T8+wLESDsYlRQet/EUrq8JINuZhvi4P3Y1qAPsi2kbrELcFPLRRStpMGKw0KJ&#10;De1Lyn/PD6Pg637rsmH1KbPjwOvuOujL+uSV+pj02RaEp97/h9/tk1awWMLrS/gBMv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qnnJ8IAAADbAAAADwAAAAAAAAAAAAAA&#10;AAChAgAAZHJzL2Rvd25yZXYueG1sUEsFBgAAAAAEAAQA+QAAAJADAAAAAA==&#10;">
                  <v:stroke endarrow="classic" endarrowwidth="narrow"/>
                </v:line>
                <v:line id="Line 16" o:spid="_x0000_s1044" style="position:absolute;visibility:visible;mso-wrap-style:square" from="5580,12420" to="558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Iv8MAAADbAAAADwAAAGRycy9kb3ducmV2LnhtbESPQWvCQBSE7wX/w/IEb7oxUJHoKqVg&#10;yaWIVnp+zT6TaPZtzG6zaX+9KxR6HGbmG2a9HUwjeupcbVnBfJaAIC6srrlUcPrYTZcgnEfW2Fgm&#10;BT/kYLsZPa0x0zbwgfqjL0WEsMtQQeV9m0npiooMupltiaN3tp1BH2VXSt1hiHDTyDRJFtJgzXGh&#10;wpZeKyqux2+jIAm/b/Ii87rf5++30H6Fz/QWlJqMh5cVCE+D/w//tXOtIH2G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ryL/DAAAA2wAAAA8AAAAAAAAAAAAA&#10;AAAAoQIAAGRycy9kb3ducmV2LnhtbFBLBQYAAAAABAAEAPkAAACRAwAAAAA=&#10;">
                  <v:stroke startarrow="block" endarrow="block"/>
                </v:line>
                <v:shape id="Text Box 17" o:spid="_x0000_s1045" type="#_x0000_t202" style="position:absolute;left:5940;top:12420;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14:paraId="59F405CF" w14:textId="77777777" w:rsidR="00753A71" w:rsidRDefault="00753A71" w:rsidP="00AE572E">
                        <w:pPr>
                          <w:rPr>
                            <w:sz w:val="16"/>
                          </w:rPr>
                        </w:pPr>
                        <w:r>
                          <w:rPr>
                            <w:sz w:val="16"/>
                          </w:rPr>
                          <w:t>Hysteresis</w:t>
                        </w:r>
                      </w:p>
                    </w:txbxContent>
                  </v:textbox>
                </v:shape>
                <v:shape id="Text Box 18" o:spid="_x0000_s1046" type="#_x0000_t202" style="position:absolute;left:4248;top:1224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045AD387" w14:textId="77777777" w:rsidR="00753A71" w:rsidRDefault="00753A71" w:rsidP="00AE572E">
                        <w:pPr>
                          <w:rPr>
                            <w:sz w:val="16"/>
                          </w:rPr>
                        </w:pPr>
                        <w:r>
                          <w:rPr>
                            <w:sz w:val="16"/>
                          </w:rPr>
                          <w:t>15</w:t>
                        </w:r>
                        <w:r w:rsidRPr="001342F8">
                          <w:rPr>
                            <w:sz w:val="16"/>
                          </w:rPr>
                          <w:t>0</w:t>
                        </w:r>
                      </w:p>
                    </w:txbxContent>
                  </v:textbox>
                </v:shape>
                <v:shape id="Text Box 19" o:spid="_x0000_s1047" type="#_x0000_t202" style="position:absolute;left:4320;top:1260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3F486F12" w14:textId="77777777" w:rsidR="00753A71" w:rsidRDefault="00753A71" w:rsidP="00AE572E">
                        <w:pPr>
                          <w:rPr>
                            <w:sz w:val="16"/>
                          </w:rPr>
                        </w:pPr>
                        <w:r>
                          <w:rPr>
                            <w:sz w:val="16"/>
                          </w:rPr>
                          <w:t>50</w:t>
                        </w:r>
                      </w:p>
                    </w:txbxContent>
                  </v:textbox>
                </v:shape>
                <v:shape id="Text Box 20" o:spid="_x0000_s1048" type="#_x0000_t202" style="position:absolute;left:4860;top:13140;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3B3158CE" w14:textId="77777777" w:rsidR="00753A71" w:rsidRDefault="00753A71" w:rsidP="00AE572E">
                        <w:pPr>
                          <w:rPr>
                            <w:sz w:val="16"/>
                          </w:rPr>
                        </w:pPr>
                        <w:smartTag w:uri="urn:schemas-microsoft-com:office:smarttags" w:element="place">
                          <w:smartTag w:uri="urn:schemas-microsoft-com:office:smarttags" w:element="City">
                            <w:r>
                              <w:rPr>
                                <w:sz w:val="16"/>
                              </w:rPr>
                              <w:t>Sunrise</w:t>
                            </w:r>
                          </w:smartTag>
                        </w:smartTag>
                      </w:p>
                    </w:txbxContent>
                  </v:textbox>
                </v:shape>
                <v:shape id="Text Box 21" o:spid="_x0000_s1049" type="#_x0000_t202" style="position:absolute;left:7380;top:131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14:paraId="0445CE99" w14:textId="77777777" w:rsidR="00753A71" w:rsidRDefault="00753A71" w:rsidP="00AE572E">
                        <w:pPr>
                          <w:rPr>
                            <w:sz w:val="16"/>
                          </w:rPr>
                        </w:pPr>
                        <w:r>
                          <w:rPr>
                            <w:sz w:val="16"/>
                          </w:rPr>
                          <w:t>Sunset</w:t>
                        </w:r>
                      </w:p>
                    </w:txbxContent>
                  </v:textbox>
                </v:shape>
              </v:group>
            </w:pict>
          </mc:Fallback>
        </mc:AlternateContent>
      </w:r>
    </w:p>
    <w:p w14:paraId="74CB02BD" w14:textId="77777777" w:rsidR="00AE572E" w:rsidRPr="008F15D7" w:rsidRDefault="00AE572E" w:rsidP="000F32B9">
      <w:pPr>
        <w:jc w:val="both"/>
      </w:pPr>
    </w:p>
    <w:p w14:paraId="2B350525" w14:textId="77777777" w:rsidR="00AE572E" w:rsidRPr="008F15D7" w:rsidRDefault="00AE572E" w:rsidP="000F32B9">
      <w:pPr>
        <w:jc w:val="both"/>
      </w:pPr>
    </w:p>
    <w:p w14:paraId="2C133947" w14:textId="77777777" w:rsidR="00AE572E" w:rsidRPr="008F15D7" w:rsidRDefault="00AE572E" w:rsidP="000F32B9">
      <w:pPr>
        <w:jc w:val="both"/>
      </w:pPr>
    </w:p>
    <w:p w14:paraId="788934A7" w14:textId="77777777" w:rsidR="00AE572E" w:rsidRPr="008F15D7" w:rsidRDefault="00AE572E" w:rsidP="000F32B9">
      <w:pPr>
        <w:jc w:val="both"/>
      </w:pPr>
    </w:p>
    <w:p w14:paraId="42B5DF08" w14:textId="77777777" w:rsidR="00AE572E" w:rsidRPr="008F15D7" w:rsidRDefault="00AE572E" w:rsidP="000F32B9">
      <w:pPr>
        <w:jc w:val="both"/>
      </w:pPr>
    </w:p>
    <w:p w14:paraId="563A1331" w14:textId="77777777" w:rsidR="00AE572E" w:rsidRPr="008F15D7" w:rsidRDefault="00AE572E" w:rsidP="000F32B9">
      <w:pPr>
        <w:jc w:val="both"/>
      </w:pPr>
    </w:p>
    <w:p w14:paraId="0CFF1E1D" w14:textId="77777777" w:rsidR="00AE572E" w:rsidRPr="008F15D7" w:rsidRDefault="00AE572E" w:rsidP="000F32B9">
      <w:pPr>
        <w:jc w:val="both"/>
      </w:pPr>
    </w:p>
    <w:p w14:paraId="3232F3CF" w14:textId="77777777" w:rsidR="00AE572E" w:rsidRPr="008F15D7" w:rsidRDefault="00AE572E" w:rsidP="000F32B9">
      <w:pPr>
        <w:jc w:val="both"/>
      </w:pPr>
    </w:p>
    <w:p w14:paraId="67C02BA8" w14:textId="77777777" w:rsidR="00AE572E" w:rsidRPr="008F15D7" w:rsidRDefault="00AE572E" w:rsidP="000F32B9">
      <w:pPr>
        <w:jc w:val="both"/>
      </w:pPr>
    </w:p>
    <w:p w14:paraId="5257B59B" w14:textId="77777777" w:rsidR="00AE572E" w:rsidRPr="008F15D7" w:rsidRDefault="00AE572E" w:rsidP="000F32B9">
      <w:pPr>
        <w:jc w:val="both"/>
      </w:pPr>
    </w:p>
    <w:p w14:paraId="09DED287" w14:textId="77777777" w:rsidR="00AE572E" w:rsidRPr="008F15D7" w:rsidRDefault="00AE572E" w:rsidP="000F32B9">
      <w:pPr>
        <w:pStyle w:val="Figure"/>
        <w:jc w:val="both"/>
      </w:pPr>
      <w:bookmarkStart w:id="206" w:name="_Ref225488793"/>
      <w:bookmarkStart w:id="207" w:name="_Toc225767448"/>
      <w:bookmarkStart w:id="208" w:name="_Toc435579955"/>
      <w:bookmarkStart w:id="209" w:name="_Toc435580687"/>
      <w:r w:rsidRPr="008F15D7">
        <w:t>Hysteresis in AtoN light switching</w:t>
      </w:r>
      <w:bookmarkEnd w:id="206"/>
      <w:bookmarkEnd w:id="207"/>
      <w:bookmarkEnd w:id="208"/>
      <w:bookmarkEnd w:id="209"/>
    </w:p>
    <w:p w14:paraId="443F4901" w14:textId="77777777" w:rsidR="00AE572E" w:rsidRPr="008F15D7" w:rsidRDefault="00AE572E" w:rsidP="000F32B9">
      <w:pPr>
        <w:pStyle w:val="BodyText"/>
      </w:pPr>
      <w:r w:rsidRPr="008F15D7">
        <w:t xml:space="preserve">In </w:t>
      </w:r>
      <w:r w:rsidRPr="003F0486">
        <w:fldChar w:fldCharType="begin"/>
      </w:r>
      <w:r w:rsidRPr="008F15D7">
        <w:instrText xml:space="preserve"> REF _Ref225488793 \r \h  \* MERGEFORMAT </w:instrText>
      </w:r>
      <w:r w:rsidRPr="003F0486">
        <w:fldChar w:fldCharType="separate"/>
      </w:r>
      <w:r w:rsidRPr="008F15D7">
        <w:t>Figure 2</w:t>
      </w:r>
      <w:r w:rsidRPr="003F0486">
        <w:fldChar w:fldCharType="end"/>
      </w:r>
      <w:r w:rsidRPr="008F15D7">
        <w:t xml:space="preserve">, a difference of 100 lux between the light off level as </w:t>
      </w:r>
      <w:ins w:id="210" w:author="Aivar" w:date="2016-04-12T16:34:00Z">
        <w:r w:rsidR="001342F8">
          <w:t>A</w:t>
        </w:r>
        <w:r w:rsidR="001342F8" w:rsidRPr="008F15D7">
          <w:t xml:space="preserve">mbient </w:t>
        </w:r>
      </w:ins>
      <w:r w:rsidRPr="008F15D7">
        <w:t xml:space="preserve">light level increases and light on level as </w:t>
      </w:r>
      <w:ins w:id="211" w:author="Aivar" w:date="2016-04-12T16:35:00Z">
        <w:r w:rsidR="001342F8">
          <w:t>A</w:t>
        </w:r>
        <w:r w:rsidR="001342F8" w:rsidRPr="008F15D7">
          <w:t xml:space="preserve">mbient </w:t>
        </w:r>
      </w:ins>
      <w:r w:rsidRPr="008F15D7">
        <w:t xml:space="preserve">light decreases ensures that the light does not switch on and off at the switching threshold point.  Typical hysteresis of 50 to 100 lux provides satisfactory performance.  It is also </w:t>
      </w:r>
      <w:del w:id="212" w:author="Aivar" w:date="2016-04-12T16:36:00Z">
        <w:r w:rsidRPr="008F15D7" w:rsidDel="00F1680B">
          <w:delText xml:space="preserve">possible </w:delText>
        </w:r>
      </w:del>
      <w:ins w:id="213" w:author="Aivar" w:date="2016-04-12T16:36:00Z">
        <w:r w:rsidR="00F1680B">
          <w:t>recommended</w:t>
        </w:r>
        <w:r w:rsidR="00F1680B" w:rsidRPr="008F15D7">
          <w:t xml:space="preserve"> </w:t>
        </w:r>
      </w:ins>
      <w:r w:rsidRPr="008F15D7">
        <w:t>to include a time delay of a few minutes in the hysteresis system to limit the bandwidth of the switching element.</w:t>
      </w:r>
    </w:p>
    <w:p w14:paraId="4AE07B89" w14:textId="77777777" w:rsidR="00AE572E" w:rsidRPr="008F15D7" w:rsidRDefault="00AE572E" w:rsidP="000F32B9">
      <w:pPr>
        <w:pStyle w:val="Heading2"/>
        <w:numPr>
          <w:ilvl w:val="1"/>
          <w:numId w:val="10"/>
        </w:numPr>
        <w:jc w:val="both"/>
      </w:pPr>
      <w:bookmarkStart w:id="214" w:name="_Toc225431730"/>
      <w:bookmarkStart w:id="215" w:name="_Toc225489882"/>
      <w:bookmarkStart w:id="216" w:name="_Toc435579094"/>
      <w:bookmarkStart w:id="217" w:name="_Toc435579928"/>
      <w:bookmarkStart w:id="218" w:name="_Toc435603736"/>
      <w:r w:rsidRPr="008F15D7">
        <w:t>IALA survey of switching levels used by Members</w:t>
      </w:r>
      <w:bookmarkEnd w:id="214"/>
      <w:bookmarkEnd w:id="215"/>
      <w:bookmarkEnd w:id="216"/>
      <w:bookmarkEnd w:id="217"/>
      <w:bookmarkEnd w:id="218"/>
    </w:p>
    <w:p w14:paraId="20F01E3F" w14:textId="77777777" w:rsidR="00AE572E" w:rsidRPr="008F15D7" w:rsidRDefault="00AE572E" w:rsidP="000F32B9">
      <w:pPr>
        <w:pStyle w:val="BodyText"/>
      </w:pPr>
      <w:r w:rsidRPr="008F15D7">
        <w:t xml:space="preserve">In 2003, IALA carried out a survey through questionnaire on Ambient Light Levels at which AtoN lights should be switched on and off. A total of 8 responses where received, from Finland, France, Germany, Sweden, Denmark, Holland, England and Hong Kong. The responses are summarised in </w:t>
      </w:r>
      <w:r w:rsidRPr="003F0486">
        <w:rPr>
          <w:highlight w:val="yellow"/>
        </w:rPr>
        <w:fldChar w:fldCharType="begin"/>
      </w:r>
      <w:r w:rsidRPr="008F15D7">
        <w:instrText xml:space="preserve"> REF _Ref225490325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ANNEX 1</w:t>
      </w:r>
      <w:r w:rsidRPr="003F0486">
        <w:rPr>
          <w:highlight w:val="yellow"/>
        </w:rPr>
        <w:fldChar w:fldCharType="end"/>
      </w:r>
      <w:r w:rsidRPr="008F15D7">
        <w:t>.</w:t>
      </w:r>
    </w:p>
    <w:p w14:paraId="36C52ACF" w14:textId="77777777" w:rsidR="00AE572E" w:rsidRPr="008F15D7" w:rsidRDefault="00AE572E" w:rsidP="000F32B9">
      <w:pPr>
        <w:pStyle w:val="BodyText"/>
      </w:pPr>
      <w:r w:rsidRPr="008F15D7">
        <w:t>The following observations were made:</w:t>
      </w:r>
    </w:p>
    <w:p w14:paraId="45080B75" w14:textId="77777777" w:rsidR="00AE572E" w:rsidRPr="008F15D7" w:rsidRDefault="00AE572E" w:rsidP="000F32B9">
      <w:pPr>
        <w:pStyle w:val="List1"/>
        <w:numPr>
          <w:ilvl w:val="0"/>
          <w:numId w:val="57"/>
        </w:numPr>
      </w:pPr>
      <w:r w:rsidRPr="008F15D7">
        <w:t>Most of the respondents have established formal policies defining the ambient light level at which their AtoN’s turn on and off.</w:t>
      </w:r>
    </w:p>
    <w:p w14:paraId="60AC738D" w14:textId="77777777" w:rsidR="00AE572E" w:rsidRPr="008F15D7" w:rsidRDefault="00AE572E" w:rsidP="000F32B9">
      <w:pPr>
        <w:pStyle w:val="List1"/>
      </w:pPr>
      <w:r w:rsidRPr="008F15D7">
        <w:t>One respondent (</w:t>
      </w:r>
      <w:smartTag w:uri="urn:schemas-microsoft-com:office:smarttags" w:element="country-region">
        <w:smartTag w:uri="urn:schemas-microsoft-com:office:smarttags" w:element="place">
          <w:r w:rsidRPr="008F15D7">
            <w:t>Germany</w:t>
          </w:r>
        </w:smartTag>
      </w:smartTag>
      <w:r w:rsidRPr="008F15D7">
        <w:t>) has no ambient light sensors at their lighthouses, but controls ON and OFF switching on the basis of the time of sunset – 1 hour and sunrise + 1 hour at a reference location.  This method seems to discard any effects from varying meteorological conditions.</w:t>
      </w:r>
    </w:p>
    <w:p w14:paraId="52D9BF37" w14:textId="77777777" w:rsidR="00AE572E" w:rsidRPr="008F15D7" w:rsidRDefault="00AE572E" w:rsidP="000F32B9">
      <w:pPr>
        <w:pStyle w:val="List1"/>
      </w:pPr>
      <w:r w:rsidRPr="008F15D7">
        <w:t xml:space="preserve">The ON switching level for </w:t>
      </w:r>
      <w:r w:rsidRPr="008F15D7">
        <w:rPr>
          <w:i/>
        </w:rPr>
        <w:t>lighthouses</w:t>
      </w:r>
      <w:r w:rsidRPr="008F15D7">
        <w:t xml:space="preserve"> varies in the range 20-100 lux.</w:t>
      </w:r>
    </w:p>
    <w:p w14:paraId="06897667" w14:textId="77777777" w:rsidR="00AE572E" w:rsidRPr="008F15D7" w:rsidRDefault="00AE572E" w:rsidP="000F32B9">
      <w:pPr>
        <w:pStyle w:val="List1"/>
      </w:pPr>
      <w:r w:rsidRPr="008F15D7">
        <w:t xml:space="preserve">The ON switching level for </w:t>
      </w:r>
      <w:r w:rsidRPr="008F15D7">
        <w:rPr>
          <w:i/>
        </w:rPr>
        <w:t>buoys</w:t>
      </w:r>
      <w:r w:rsidRPr="008F15D7">
        <w:t xml:space="preserve"> varies in the range 15-200 lux.</w:t>
      </w:r>
    </w:p>
    <w:p w14:paraId="62900397" w14:textId="77777777" w:rsidR="00AE572E" w:rsidRPr="008F15D7" w:rsidRDefault="00AE572E" w:rsidP="000F32B9">
      <w:pPr>
        <w:pStyle w:val="List1"/>
      </w:pPr>
      <w:r w:rsidRPr="008F15D7">
        <w:t xml:space="preserve">The OFF switching level for </w:t>
      </w:r>
      <w:r w:rsidRPr="008F15D7">
        <w:rPr>
          <w:i/>
        </w:rPr>
        <w:t>lighthouses</w:t>
      </w:r>
      <w:r w:rsidRPr="008F15D7">
        <w:t xml:space="preserve"> varies in the range 40-200 lux.</w:t>
      </w:r>
    </w:p>
    <w:p w14:paraId="49E69E35" w14:textId="77777777" w:rsidR="00AE572E" w:rsidRPr="008F15D7" w:rsidRDefault="00AE572E" w:rsidP="000F32B9">
      <w:pPr>
        <w:pStyle w:val="List1"/>
      </w:pPr>
      <w:r w:rsidRPr="008F15D7">
        <w:t xml:space="preserve">The OFF switching level for </w:t>
      </w:r>
      <w:r w:rsidRPr="008F15D7">
        <w:rPr>
          <w:i/>
        </w:rPr>
        <w:t>buoys</w:t>
      </w:r>
      <w:r w:rsidRPr="008F15D7">
        <w:t xml:space="preserve"> varies in the range 40-200 lux.</w:t>
      </w:r>
    </w:p>
    <w:p w14:paraId="2F5035BD" w14:textId="77777777" w:rsidR="00AE572E" w:rsidRPr="008F15D7" w:rsidRDefault="00AE572E" w:rsidP="000F32B9">
      <w:pPr>
        <w:pStyle w:val="List1"/>
      </w:pPr>
      <w:r w:rsidRPr="008F15D7">
        <w:t>According to one respondent it is important to ensure that a system of AtoNs turn ON and OFF at approximately the same time, in particular on leading lines where lights preferably should switch simultaneously.</w:t>
      </w:r>
    </w:p>
    <w:p w14:paraId="332A6F60" w14:textId="77777777" w:rsidR="00AE572E" w:rsidRPr="008F15D7" w:rsidRDefault="00AE572E" w:rsidP="000F32B9">
      <w:pPr>
        <w:pStyle w:val="List1"/>
      </w:pPr>
      <w:r w:rsidRPr="008F15D7">
        <w:t>Most of the respondents have a switching time delay (hysteresis) to avoid switching oscillation but the switching delay time varies in the range 15-600 seconds.</w:t>
      </w:r>
    </w:p>
    <w:p w14:paraId="7DFF75EF" w14:textId="77777777" w:rsidR="00AE572E" w:rsidRPr="008F15D7" w:rsidRDefault="00AE572E" w:rsidP="000F32B9">
      <w:pPr>
        <w:pStyle w:val="List1"/>
      </w:pPr>
      <w:r w:rsidRPr="008F15D7">
        <w:t xml:space="preserve">In many cases the switching level can be adjusted, both in the workshop and in the field. </w:t>
      </w:r>
    </w:p>
    <w:p w14:paraId="4C5C5DA4" w14:textId="77777777" w:rsidR="00AE572E" w:rsidRPr="008F15D7" w:rsidRDefault="00AE572E" w:rsidP="000F32B9">
      <w:pPr>
        <w:pStyle w:val="List1"/>
      </w:pPr>
      <w:r w:rsidRPr="008F15D7">
        <w:t>Both light dependent resistor (LDR) and semiconductor photodiode type sensors are used.</w:t>
      </w:r>
    </w:p>
    <w:p w14:paraId="0E813453" w14:textId="77777777" w:rsidR="00AE572E" w:rsidRPr="008F15D7" w:rsidRDefault="00AE572E" w:rsidP="000F32B9">
      <w:pPr>
        <w:pStyle w:val="List1"/>
      </w:pPr>
      <w:r w:rsidRPr="008F15D7">
        <w:t>At lighthouses, most respondents face the sensors away from the sun.</w:t>
      </w:r>
    </w:p>
    <w:p w14:paraId="0DC0FC2B" w14:textId="77777777" w:rsidR="00AE572E" w:rsidRPr="008F15D7" w:rsidRDefault="00AE572E" w:rsidP="000F32B9">
      <w:pPr>
        <w:pStyle w:val="List1"/>
      </w:pPr>
      <w:r w:rsidRPr="008F15D7">
        <w:t>During manufacturing process, switching levels may or may not have been tested against ambient light.</w:t>
      </w:r>
    </w:p>
    <w:p w14:paraId="3F96B0F3" w14:textId="77777777" w:rsidR="00AE572E" w:rsidRPr="008F15D7" w:rsidRDefault="00AE572E" w:rsidP="000F32B9">
      <w:pPr>
        <w:pStyle w:val="List1"/>
      </w:pPr>
      <w:r w:rsidRPr="008F15D7">
        <w:t>In many cases lighthouse switching levels are tested during commissioning and in some cases monitored afterwards.</w:t>
      </w:r>
    </w:p>
    <w:p w14:paraId="130F1E04" w14:textId="77777777" w:rsidR="00AE572E" w:rsidRPr="008F15D7" w:rsidRDefault="00AE572E" w:rsidP="000F32B9">
      <w:pPr>
        <w:pStyle w:val="List1"/>
      </w:pPr>
      <w:r w:rsidRPr="008F15D7">
        <w:t>Buoy lanterns are mostly not tested during commissioning, but in some cases monitored afterwards.</w:t>
      </w:r>
    </w:p>
    <w:p w14:paraId="45FF3AB9" w14:textId="77777777" w:rsidR="00AE572E" w:rsidRPr="008F15D7" w:rsidRDefault="00AE572E" w:rsidP="000F32B9">
      <w:pPr>
        <w:pStyle w:val="List1"/>
      </w:pPr>
      <w:r w:rsidRPr="008F15D7">
        <w:t>The switching level adjustments may either be done by flasher programming or by mechanical means including adjustable optical filters.</w:t>
      </w:r>
    </w:p>
    <w:p w14:paraId="6B7C98AE" w14:textId="77777777" w:rsidR="00AE572E" w:rsidRPr="008F15D7" w:rsidRDefault="00AE572E" w:rsidP="000F32B9">
      <w:pPr>
        <w:pStyle w:val="Heading2"/>
        <w:numPr>
          <w:ilvl w:val="1"/>
          <w:numId w:val="10"/>
        </w:numPr>
        <w:jc w:val="both"/>
      </w:pPr>
      <w:bookmarkStart w:id="219" w:name="_Toc225431731"/>
      <w:bookmarkStart w:id="220" w:name="_Toc225489883"/>
      <w:bookmarkStart w:id="221" w:name="_Toc435579095"/>
      <w:bookmarkStart w:id="222" w:name="_Toc435579929"/>
      <w:bookmarkStart w:id="223" w:name="_Toc435603737"/>
      <w:r w:rsidRPr="008F15D7">
        <w:t>Ambient light switching levels</w:t>
      </w:r>
      <w:bookmarkEnd w:id="219"/>
      <w:bookmarkEnd w:id="220"/>
      <w:bookmarkEnd w:id="221"/>
      <w:bookmarkEnd w:id="222"/>
      <w:bookmarkEnd w:id="223"/>
    </w:p>
    <w:p w14:paraId="25FA445F" w14:textId="77777777" w:rsidR="00AE572E" w:rsidRPr="008F15D7" w:rsidRDefault="00AE572E" w:rsidP="000F32B9">
      <w:pPr>
        <w:pStyle w:val="BodyText"/>
      </w:pPr>
      <w:r w:rsidRPr="008F15D7">
        <w:t>A useful guide to the ambient light levels at which AtoN lights should switch on and off is as follows:</w:t>
      </w:r>
    </w:p>
    <w:p w14:paraId="0D1DBF6A" w14:textId="77777777" w:rsidR="00AE572E" w:rsidRPr="008F15D7" w:rsidRDefault="00AE572E" w:rsidP="000F32B9">
      <w:pPr>
        <w:pStyle w:val="Bullet1"/>
        <w:tabs>
          <w:tab w:val="clear" w:pos="993"/>
          <w:tab w:val="num" w:pos="1134"/>
        </w:tabs>
        <w:ind w:left="1134" w:hanging="567"/>
      </w:pPr>
      <w:r w:rsidRPr="008F15D7">
        <w:t>Switch on at 50 – 100 lux;</w:t>
      </w:r>
    </w:p>
    <w:p w14:paraId="49450340" w14:textId="77777777" w:rsidR="00AE572E" w:rsidRPr="008F15D7" w:rsidRDefault="00AE572E" w:rsidP="000F32B9">
      <w:pPr>
        <w:pStyle w:val="Bullet1"/>
        <w:tabs>
          <w:tab w:val="clear" w:pos="993"/>
          <w:tab w:val="num" w:pos="1134"/>
        </w:tabs>
        <w:ind w:left="1134" w:hanging="567"/>
      </w:pPr>
      <w:r w:rsidRPr="008F15D7">
        <w:lastRenderedPageBreak/>
        <w:t>Switch off at 150 – 200 lux;</w:t>
      </w:r>
    </w:p>
    <w:p w14:paraId="779A7B7F" w14:textId="77777777" w:rsidR="00AE572E" w:rsidRPr="008F15D7" w:rsidRDefault="00AE572E" w:rsidP="000F32B9">
      <w:pPr>
        <w:pStyle w:val="Bullet1"/>
        <w:tabs>
          <w:tab w:val="clear" w:pos="993"/>
          <w:tab w:val="num" w:pos="1134"/>
        </w:tabs>
        <w:ind w:left="1134" w:hanging="567"/>
      </w:pPr>
      <w:r w:rsidRPr="008F15D7">
        <w:t>Hysteresis of 50</w:t>
      </w:r>
      <w:ins w:id="224" w:author="Aivar" w:date="2016-04-12T17:46:00Z">
        <w:r w:rsidR="00432EE6">
          <w:t xml:space="preserve"> </w:t>
        </w:r>
      </w:ins>
      <w:r w:rsidRPr="008F15D7">
        <w:t>-</w:t>
      </w:r>
      <w:ins w:id="225" w:author="Aivar" w:date="2016-04-12T17:46:00Z">
        <w:r w:rsidR="00432EE6">
          <w:t xml:space="preserve"> </w:t>
        </w:r>
      </w:ins>
      <w:r w:rsidRPr="008F15D7">
        <w:t>100 lux;</w:t>
      </w:r>
    </w:p>
    <w:p w14:paraId="7C80C1C0" w14:textId="77777777" w:rsidR="00AE572E" w:rsidRPr="008F15D7" w:rsidRDefault="00AE572E" w:rsidP="000F32B9">
      <w:pPr>
        <w:pStyle w:val="Bullet1"/>
        <w:tabs>
          <w:tab w:val="clear" w:pos="993"/>
          <w:tab w:val="num" w:pos="1134"/>
        </w:tabs>
        <w:ind w:left="1134" w:hanging="567"/>
      </w:pPr>
      <w:r w:rsidRPr="008F15D7">
        <w:t>If hysteresis has time delay, typical value of 0.5 to 8 minutes.</w:t>
      </w:r>
    </w:p>
    <w:p w14:paraId="7295E473" w14:textId="77777777" w:rsidR="00AE572E" w:rsidRPr="008F15D7" w:rsidRDefault="00AE572E" w:rsidP="000F32B9">
      <w:pPr>
        <w:pStyle w:val="BodyText"/>
      </w:pPr>
      <w:r w:rsidRPr="008F15D7">
        <w:t xml:space="preserve">In certain conditions of local visibility switching at higher lux levels, up to 300 lux, may be </w:t>
      </w:r>
      <w:r w:rsidRPr="003F0486">
        <w:t>appropriate dependent on location.</w:t>
      </w:r>
    </w:p>
    <w:p w14:paraId="7B69F9CC" w14:textId="77777777" w:rsidR="00AE572E" w:rsidRPr="00167EDA" w:rsidRDefault="00AE572E" w:rsidP="000F32B9">
      <w:pPr>
        <w:pStyle w:val="Heading1"/>
        <w:numPr>
          <w:ilvl w:val="0"/>
          <w:numId w:val="10"/>
        </w:numPr>
        <w:jc w:val="both"/>
      </w:pPr>
      <w:bookmarkStart w:id="226" w:name="_Toc225431732"/>
      <w:bookmarkStart w:id="227" w:name="_Toc225489884"/>
      <w:bookmarkStart w:id="228" w:name="_Toc435579096"/>
      <w:bookmarkStart w:id="229" w:name="_Toc435579930"/>
      <w:bookmarkStart w:id="230" w:name="_Toc435603738"/>
      <w:r w:rsidRPr="00167EDA">
        <w:t>TESTING AND ADJUSTMENT OF NAVIGATION LIGHT SWITCHING LEVELS</w:t>
      </w:r>
      <w:bookmarkEnd w:id="226"/>
      <w:bookmarkEnd w:id="227"/>
      <w:bookmarkEnd w:id="228"/>
      <w:bookmarkEnd w:id="229"/>
      <w:bookmarkEnd w:id="230"/>
    </w:p>
    <w:p w14:paraId="2BA10836" w14:textId="77777777" w:rsidR="00AE572E" w:rsidRPr="008F15D7" w:rsidRDefault="00AE572E" w:rsidP="000F32B9">
      <w:pPr>
        <w:pStyle w:val="BodyText"/>
      </w:pPr>
      <w:r w:rsidRPr="008F15D7">
        <w:t>This procedure is designed to set an aid-to-navigation light to turn on and off corresponding to a desired ambient light level.  The procedure assumes that the light sensitive device used to turn on and off the AtoN light, called the daylight switch, is adjustable.  The procedure contains two parts; the first part describes the construction of a light source simulator used for the calibration.  The second part describes the actual procedure.</w:t>
      </w:r>
    </w:p>
    <w:p w14:paraId="5BC4D842" w14:textId="77777777" w:rsidR="00AE572E" w:rsidRPr="008F15D7" w:rsidRDefault="00AE572E" w:rsidP="000F32B9">
      <w:pPr>
        <w:pStyle w:val="BodyText"/>
      </w:pPr>
      <w:r w:rsidRPr="008F15D7">
        <w:t xml:space="preserve">Because of the difference in spectral characteristics between artificial light and sunlight, it is difficult to devise effective workshop methods of setting up daylight switches using artificial light.  Standards such as D65, D55 and D75 </w:t>
      </w:r>
      <w:ins w:id="231" w:author="Aivar" w:date="2016-04-12T17:48:00Z">
        <w:r w:rsidR="009316C1">
          <w:t xml:space="preserve">(CIE) </w:t>
        </w:r>
      </w:ins>
      <w:r w:rsidRPr="008F15D7">
        <w:t>simulate daylight at different times of the day but are expensive.</w:t>
      </w:r>
    </w:p>
    <w:p w14:paraId="29A9313F" w14:textId="77777777" w:rsidR="00AE572E" w:rsidRPr="008F15D7" w:rsidRDefault="00AE572E" w:rsidP="000F32B9">
      <w:pPr>
        <w:pStyle w:val="BodyText"/>
        <w:rPr>
          <w:szCs w:val="20"/>
        </w:rPr>
      </w:pPr>
      <w:r w:rsidRPr="008F15D7">
        <w:rPr>
          <w:szCs w:val="20"/>
        </w:rPr>
        <w:t>The spectral characteristics of the light meter used for the measurement is also important.</w:t>
      </w:r>
    </w:p>
    <w:p w14:paraId="5AD30C7C" w14:textId="77777777" w:rsidR="00AE572E" w:rsidRPr="008F15D7" w:rsidRDefault="00AE572E" w:rsidP="000F32B9">
      <w:pPr>
        <w:pStyle w:val="Heading2"/>
        <w:numPr>
          <w:ilvl w:val="1"/>
          <w:numId w:val="10"/>
        </w:numPr>
        <w:jc w:val="both"/>
      </w:pPr>
      <w:bookmarkStart w:id="232" w:name="_Toc225431733"/>
      <w:bookmarkStart w:id="233" w:name="_Toc225489885"/>
      <w:bookmarkStart w:id="234" w:name="_Toc435579097"/>
      <w:bookmarkStart w:id="235" w:name="_Toc435579931"/>
      <w:bookmarkStart w:id="236" w:name="_Toc435603739"/>
      <w:r w:rsidRPr="008F15D7">
        <w:t>Light Source simulator</w:t>
      </w:r>
      <w:bookmarkEnd w:id="232"/>
      <w:bookmarkEnd w:id="233"/>
      <w:bookmarkEnd w:id="234"/>
      <w:bookmarkEnd w:id="235"/>
      <w:bookmarkEnd w:id="236"/>
    </w:p>
    <w:p w14:paraId="6D92DFA3" w14:textId="77777777" w:rsidR="00AE572E" w:rsidRPr="008F15D7" w:rsidRDefault="00AE572E" w:rsidP="000F32B9">
      <w:pPr>
        <w:pStyle w:val="BodyText"/>
      </w:pPr>
      <w:r w:rsidRPr="008F15D7">
        <w:t>An enclosed booth can be used to control the level of illumination of the daylight switch.  The booth interior is painted white to ensure integrated distribution of light.  The booth is design</w:t>
      </w:r>
      <w:ins w:id="237" w:author="Aivar" w:date="2016-04-12T17:49:00Z">
        <w:r w:rsidR="009C035E">
          <w:t>ed</w:t>
        </w:r>
      </w:ins>
      <w:r w:rsidRPr="008F15D7">
        <w:t xml:space="preserve"> to allow access to measuring location with minimum outside lighting interference.  </w:t>
      </w:r>
      <w:del w:id="238" w:author="Aivar" w:date="2016-04-12T17:51:00Z">
        <w:r w:rsidRPr="008F15D7" w:rsidDel="008A5373">
          <w:delText>The height of the booth can be about 2 meters with suitable fixtures for lantern and measuring light meter.</w:delText>
        </w:r>
      </w:del>
      <w:r w:rsidRPr="008F15D7">
        <w:t xml:space="preserve">  The size of the booth should be sufficiently large to accommodate the test lantern and provide even illumination within the booth.</w:t>
      </w:r>
      <w:ins w:id="239" w:author="Aivar" w:date="2016-04-12T17:51:00Z">
        <w:r w:rsidR="00BC6EDD">
          <w:t xml:space="preserve"> Direct incidence of the </w:t>
        </w:r>
      </w:ins>
      <w:ins w:id="240" w:author="Aivar" w:date="2016-04-12T17:52:00Z">
        <w:r w:rsidR="00BC6EDD">
          <w:t xml:space="preserve">light on </w:t>
        </w:r>
      </w:ins>
      <w:ins w:id="241" w:author="Aivar" w:date="2016-04-12T17:53:00Z">
        <w:r w:rsidR="00757F72">
          <w:t xml:space="preserve">the </w:t>
        </w:r>
      </w:ins>
      <w:ins w:id="242" w:author="Aivar" w:date="2016-04-12T17:52:00Z">
        <w:r w:rsidR="00BC6EDD">
          <w:t>sensor mu</w:t>
        </w:r>
      </w:ins>
      <w:ins w:id="243" w:author="Aivar" w:date="2016-04-12T17:53:00Z">
        <w:r w:rsidR="0069468F">
          <w:t>s</w:t>
        </w:r>
      </w:ins>
      <w:ins w:id="244" w:author="Aivar" w:date="2016-04-12T17:52:00Z">
        <w:r w:rsidR="00BC6EDD">
          <w:t xml:space="preserve">t be avoided. </w:t>
        </w:r>
      </w:ins>
    </w:p>
    <w:p w14:paraId="369A7450" w14:textId="77777777" w:rsidR="00AE572E" w:rsidRPr="008F15D7" w:rsidRDefault="00AE572E" w:rsidP="000F32B9">
      <w:pPr>
        <w:pStyle w:val="BodyText"/>
      </w:pPr>
      <w:r w:rsidRPr="008F15D7">
        <w:t>The light source used for calibrating a 'daylight switch' should have a similar spectral distribution to the sun (or daylight).  However, the spectral response of most light detectors is not perfectly corrected to the human eye response (CIE V lambda).  This will give an error when calibrating the daylight switch.</w:t>
      </w:r>
    </w:p>
    <w:p w14:paraId="5E6D03E4" w14:textId="77777777" w:rsidR="00AE572E" w:rsidRPr="008F15D7" w:rsidRDefault="00AE572E" w:rsidP="000F32B9">
      <w:pPr>
        <w:pStyle w:val="Heading3"/>
        <w:numPr>
          <w:ilvl w:val="2"/>
          <w:numId w:val="10"/>
        </w:numPr>
        <w:jc w:val="both"/>
      </w:pPr>
      <w:bookmarkStart w:id="245" w:name="_Toc435579098"/>
      <w:bookmarkStart w:id="246" w:name="_Toc435579932"/>
      <w:bookmarkStart w:id="247" w:name="_Toc435603740"/>
      <w:r w:rsidRPr="008F15D7">
        <w:t>Tungsten filament lamp</w:t>
      </w:r>
      <w:bookmarkEnd w:id="245"/>
      <w:bookmarkEnd w:id="246"/>
      <w:bookmarkEnd w:id="247"/>
    </w:p>
    <w:p w14:paraId="173B3213" w14:textId="77777777" w:rsidR="00AE572E" w:rsidRPr="008F15D7" w:rsidRDefault="00AE572E" w:rsidP="000F32B9">
      <w:pPr>
        <w:pStyle w:val="BodyText"/>
      </w:pPr>
      <w:r w:rsidRPr="008F15D7">
        <w:t>Using a tungsten filament lamp for calibration the error may be significant, because of the low colour temperature and the infrared light.  Therefore a calibration factor should be applied to account for spectral differences</w:t>
      </w:r>
      <w:ins w:id="248" w:author="Aivar" w:date="2016-04-12T17:56:00Z">
        <w:r w:rsidR="00E6130B">
          <w:t>.</w:t>
        </w:r>
      </w:ins>
      <w:r w:rsidRPr="008F15D7">
        <w:t xml:space="preserve"> </w:t>
      </w:r>
    </w:p>
    <w:p w14:paraId="54FCBA20" w14:textId="77777777" w:rsidR="00AE572E" w:rsidRPr="008F15D7" w:rsidRDefault="00AE572E" w:rsidP="000F32B9">
      <w:pPr>
        <w:pStyle w:val="BodyText"/>
      </w:pPr>
      <w:r w:rsidRPr="008F15D7">
        <w:t>The spectrum of the lamp can be improved by the use of an infrared blocking filter and a conversion filter to achieve artificial light in compliance with standard D55 or D65.</w:t>
      </w:r>
    </w:p>
    <w:p w14:paraId="7E7D3271" w14:textId="77777777" w:rsidR="00AE572E" w:rsidRPr="008F15D7" w:rsidRDefault="00AE572E" w:rsidP="000F32B9">
      <w:pPr>
        <w:pStyle w:val="BodyText"/>
      </w:pPr>
      <w:r w:rsidRPr="008F15D7">
        <w:t>The tungsten filament lamp can be a typical 100</w:t>
      </w:r>
      <w:ins w:id="249" w:author="Aivar" w:date="2016-04-12T17:57:00Z">
        <w:r w:rsidR="00C16E50">
          <w:t xml:space="preserve"> </w:t>
        </w:r>
      </w:ins>
      <w:r w:rsidRPr="008F15D7">
        <w:t>W, inside frosted, incandescen</w:t>
      </w:r>
      <w:ins w:id="250" w:author="Aivar" w:date="2016-04-12T17:57:00Z">
        <w:r w:rsidR="00C16E50">
          <w:t>t</w:t>
        </w:r>
      </w:ins>
      <w:del w:id="251" w:author="Aivar" w:date="2016-04-12T17:57:00Z">
        <w:r w:rsidRPr="008F15D7" w:rsidDel="00C16E50">
          <w:delText>ce</w:delText>
        </w:r>
      </w:del>
      <w:r w:rsidRPr="008F15D7">
        <w:t xml:space="preserve"> light bulb that is normally used in the residential lighting.  When used without filter it is rated at about 90</w:t>
      </w:r>
      <w:r w:rsidR="00AE75E9">
        <w:t> </w:t>
      </w:r>
      <w:r w:rsidRPr="008F15D7">
        <w:t>cd and burns at approximately 2900 K.  The preferred lamp is a halogen lamp with a higher colour temperature of approximately 3100 K.</w:t>
      </w:r>
    </w:p>
    <w:p w14:paraId="24050A92" w14:textId="77777777" w:rsidR="00AE572E" w:rsidRPr="008F15D7" w:rsidRDefault="00AE572E" w:rsidP="000F32B9">
      <w:pPr>
        <w:pStyle w:val="BodyText"/>
      </w:pPr>
      <w:r w:rsidRPr="008F15D7">
        <w:t>The light source may be connected to a variable power supply to vary the intensity slightly.  To avoid a large change in spectral output, the lamp should be driven near the nominal voltage and current.</w:t>
      </w:r>
    </w:p>
    <w:p w14:paraId="70733DB5" w14:textId="77777777" w:rsidR="00AE572E" w:rsidRPr="008F15D7" w:rsidRDefault="00AE572E" w:rsidP="000F32B9">
      <w:pPr>
        <w:pStyle w:val="Heading3"/>
        <w:numPr>
          <w:ilvl w:val="2"/>
          <w:numId w:val="10"/>
        </w:numPr>
        <w:jc w:val="both"/>
      </w:pPr>
      <w:bookmarkStart w:id="252" w:name="_Toc435579099"/>
      <w:bookmarkStart w:id="253" w:name="_Toc435579933"/>
      <w:bookmarkStart w:id="254" w:name="_Toc435603741"/>
      <w:r w:rsidRPr="008F15D7">
        <w:t>Short-arc xenon lamp</w:t>
      </w:r>
      <w:bookmarkEnd w:id="252"/>
      <w:bookmarkEnd w:id="253"/>
      <w:bookmarkEnd w:id="254"/>
    </w:p>
    <w:p w14:paraId="10132B37" w14:textId="77777777" w:rsidR="00AE572E" w:rsidRPr="008F15D7" w:rsidRDefault="00AE572E" w:rsidP="000F32B9">
      <w:pPr>
        <w:pStyle w:val="BodyText"/>
      </w:pPr>
      <w:r w:rsidRPr="008F15D7">
        <w:t xml:space="preserve">A short-arc xenon lamp provides a better spectral distribution, but it has a high infrared content and should be used with an infrared blocking.  The output of the lamp is also difficult to control.  </w:t>
      </w:r>
    </w:p>
    <w:p w14:paraId="4A6D842B" w14:textId="77777777" w:rsidR="00AE572E" w:rsidRPr="008F15D7" w:rsidDel="00B7318E" w:rsidRDefault="00AE572E" w:rsidP="000F32B9">
      <w:pPr>
        <w:pStyle w:val="BodyText"/>
        <w:rPr>
          <w:del w:id="255" w:author="Aivar" w:date="2016-04-12T18:00:00Z"/>
        </w:rPr>
      </w:pPr>
      <w:del w:id="256" w:author="Aivar" w:date="2016-04-12T18:00:00Z">
        <w:r w:rsidRPr="008F15D7" w:rsidDel="00B7318E">
          <w:lastRenderedPageBreak/>
          <w:delText>An untried concept is to use a fibre optic bundle to collect the output of the xenon lamp.  A mechanical dimmer (iris or similar) can be used to interrupt the fibre bundle.  The bundle is then split into several fibres (four will be tried initially), each plugged into the box on different sides.  Baffles are placed on the inside of the box at each fibre entry to diffuse the light input.  The inside of the box should therefore be evenly illuminated.  This is important when testing lanterns that use a 'daylight switch' hidden inside the clear plastic lens cover.</w:delText>
        </w:r>
      </w:del>
    </w:p>
    <w:p w14:paraId="66743F62" w14:textId="77777777" w:rsidR="00AE572E" w:rsidRPr="008F15D7" w:rsidRDefault="00AE572E" w:rsidP="000F32B9">
      <w:pPr>
        <w:pStyle w:val="Heading3"/>
        <w:numPr>
          <w:ilvl w:val="2"/>
          <w:numId w:val="10"/>
        </w:numPr>
        <w:jc w:val="both"/>
      </w:pPr>
      <w:bookmarkStart w:id="257" w:name="_Toc435579100"/>
      <w:bookmarkStart w:id="258" w:name="_Toc435579934"/>
      <w:bookmarkStart w:id="259" w:name="_Toc435603742"/>
      <w:r w:rsidRPr="008F15D7">
        <w:t>White LED</w:t>
      </w:r>
      <w:bookmarkEnd w:id="257"/>
      <w:bookmarkEnd w:id="258"/>
      <w:bookmarkEnd w:id="259"/>
    </w:p>
    <w:p w14:paraId="14B083AC" w14:textId="77777777" w:rsidR="00AE572E" w:rsidRPr="008F15D7" w:rsidRDefault="00AE572E" w:rsidP="000F32B9">
      <w:pPr>
        <w:pStyle w:val="BodyText"/>
      </w:pPr>
      <w:r w:rsidRPr="008F15D7">
        <w:t xml:space="preserve">White LED source may provide a sufficient spectral distribution for the calibration process.  The intensity can be controlled over a large range without </w:t>
      </w:r>
      <w:del w:id="260" w:author="Aivar" w:date="2016-04-12T17:11:00Z">
        <w:r w:rsidRPr="008F15D7" w:rsidDel="00753A71">
          <w:delText xml:space="preserve">a </w:delText>
        </w:r>
      </w:del>
      <w:r w:rsidRPr="008F15D7">
        <w:t>changing the spectral output.</w:t>
      </w:r>
    </w:p>
    <w:p w14:paraId="52B814A1" w14:textId="77777777" w:rsidR="00AE572E" w:rsidRPr="008F15D7" w:rsidRDefault="00AE572E" w:rsidP="000F32B9">
      <w:pPr>
        <w:pStyle w:val="Heading3"/>
        <w:numPr>
          <w:ilvl w:val="2"/>
          <w:numId w:val="10"/>
        </w:numPr>
        <w:jc w:val="both"/>
      </w:pPr>
      <w:bookmarkStart w:id="261" w:name="_Toc435579101"/>
      <w:bookmarkStart w:id="262" w:name="_Toc435579935"/>
      <w:bookmarkStart w:id="263" w:name="_Toc435603743"/>
      <w:r w:rsidRPr="008F15D7">
        <w:t>Daylight</w:t>
      </w:r>
      <w:bookmarkEnd w:id="261"/>
      <w:bookmarkEnd w:id="262"/>
      <w:bookmarkEnd w:id="263"/>
    </w:p>
    <w:p w14:paraId="7AFC58B3" w14:textId="77777777" w:rsidR="00AE572E" w:rsidRPr="008F15D7" w:rsidRDefault="00AE572E" w:rsidP="000F32B9">
      <w:pPr>
        <w:pStyle w:val="BodyText"/>
      </w:pPr>
      <w:r w:rsidRPr="008F15D7">
        <w:t>Where daylight is available, daylight may be used to illuminate the interior of the box through an adjustable opening facing the daylight through a window.  This method is only suitable where the level of daylight remains constant during the period of calibration and variations do not occur due to shadows from moving clouds or passing traffic.  The light level within the booth is adjusted by adjusting the size of the daylight aperture.</w:t>
      </w:r>
    </w:p>
    <w:p w14:paraId="3DE3C0AA" w14:textId="77777777" w:rsidR="00AE572E" w:rsidRPr="008F15D7" w:rsidRDefault="00AE572E" w:rsidP="000F32B9">
      <w:pPr>
        <w:pStyle w:val="Heading2"/>
        <w:numPr>
          <w:ilvl w:val="1"/>
          <w:numId w:val="10"/>
        </w:numPr>
        <w:jc w:val="both"/>
      </w:pPr>
      <w:bookmarkStart w:id="264" w:name="_Toc225431734"/>
      <w:bookmarkStart w:id="265" w:name="_Toc225489886"/>
      <w:bookmarkStart w:id="266" w:name="_Toc435579102"/>
      <w:bookmarkStart w:id="267" w:name="_Toc435579936"/>
      <w:bookmarkStart w:id="268" w:name="_Toc435603744"/>
      <w:r w:rsidRPr="008F15D7">
        <w:t>Measuring equipment</w:t>
      </w:r>
      <w:bookmarkEnd w:id="264"/>
      <w:bookmarkEnd w:id="265"/>
      <w:bookmarkEnd w:id="266"/>
      <w:bookmarkEnd w:id="267"/>
      <w:bookmarkEnd w:id="268"/>
    </w:p>
    <w:p w14:paraId="65631A7D" w14:textId="77777777" w:rsidR="00AE572E" w:rsidRPr="008F15D7" w:rsidRDefault="00AE572E" w:rsidP="000F32B9">
      <w:pPr>
        <w:pStyle w:val="BodyText"/>
      </w:pPr>
      <w:r w:rsidRPr="008F15D7">
        <w:t>In order to measure the ambient or illuminating light level</w:t>
      </w:r>
      <w:ins w:id="269" w:author="Aivar" w:date="2016-04-12T18:02:00Z">
        <w:r w:rsidR="00B7318E">
          <w:t>,</w:t>
        </w:r>
      </w:ins>
      <w:r w:rsidRPr="008F15D7">
        <w:t xml:space="preserve"> a calibrated luxmeter will be required.  The luxmeter should be capable of measuring illuminance in the range required, e.g. 1 to 5000 lux and have sufficient resolution over that range, e.g. 3 significant figures.  The luxmeter should have a spectral response close to V(λ) with an f1' figure of 2% or better (see IALA Recommendation E-200-3 on Marine Signal Lights - Measurement.). </w:t>
      </w:r>
    </w:p>
    <w:p w14:paraId="25FC1A5C" w14:textId="77777777" w:rsidR="00AE572E" w:rsidRPr="008F15D7" w:rsidRDefault="00AE572E" w:rsidP="000F32B9">
      <w:pPr>
        <w:pStyle w:val="BodyText"/>
      </w:pPr>
      <w:r w:rsidRPr="008F15D7">
        <w:t>One problem with introducing a measuring instrument into a light booth is that the instrument itself tends to cast shadows, thereby compromising the evenness of illuminance in the booth.  In order to keep this shadowing to a minimum, a luxmeter with a separate, and preferably small, measurement head is preferred.  The head can be placed in the booth and the main body of the instrument can be placed outside the booth.  More than one measurement head may be used at different positions within the booth to check the evenness and level of illumination.</w:t>
      </w:r>
    </w:p>
    <w:p w14:paraId="538BF2F1" w14:textId="77777777" w:rsidR="00AE572E" w:rsidRPr="008F15D7" w:rsidRDefault="00AE572E" w:rsidP="000F32B9">
      <w:pPr>
        <w:pStyle w:val="Heading2"/>
        <w:numPr>
          <w:ilvl w:val="1"/>
          <w:numId w:val="10"/>
        </w:numPr>
        <w:jc w:val="both"/>
      </w:pPr>
      <w:bookmarkStart w:id="270" w:name="_Toc225431735"/>
      <w:bookmarkStart w:id="271" w:name="_Toc225489887"/>
      <w:bookmarkStart w:id="272" w:name="_Toc435579103"/>
      <w:bookmarkStart w:id="273" w:name="_Toc435579937"/>
      <w:bookmarkStart w:id="274" w:name="_Toc435603745"/>
      <w:r w:rsidRPr="008F15D7">
        <w:t>Calibration and adjustment of daylight switch</w:t>
      </w:r>
      <w:bookmarkEnd w:id="270"/>
      <w:bookmarkEnd w:id="271"/>
      <w:bookmarkEnd w:id="272"/>
      <w:bookmarkEnd w:id="273"/>
      <w:bookmarkEnd w:id="274"/>
    </w:p>
    <w:p w14:paraId="3AF3F83E" w14:textId="77777777" w:rsidR="00AE572E" w:rsidRPr="008F15D7" w:rsidRDefault="00AE572E" w:rsidP="000F32B9">
      <w:pPr>
        <w:pStyle w:val="Heading3"/>
        <w:numPr>
          <w:ilvl w:val="2"/>
          <w:numId w:val="10"/>
        </w:numPr>
        <w:jc w:val="both"/>
      </w:pPr>
      <w:bookmarkStart w:id="275" w:name="_Toc225431736"/>
      <w:bookmarkStart w:id="276" w:name="_Toc225489888"/>
      <w:bookmarkStart w:id="277" w:name="_Toc435579104"/>
      <w:bookmarkStart w:id="278" w:name="_Toc435579938"/>
      <w:bookmarkStart w:id="279" w:name="_Toc435603746"/>
      <w:r w:rsidRPr="008F15D7">
        <w:t>Calibration Procedure using the light booth</w:t>
      </w:r>
      <w:bookmarkEnd w:id="275"/>
      <w:bookmarkEnd w:id="276"/>
      <w:bookmarkEnd w:id="277"/>
      <w:bookmarkEnd w:id="278"/>
      <w:bookmarkEnd w:id="279"/>
    </w:p>
    <w:p w14:paraId="3C87438E" w14:textId="77777777" w:rsidR="00AE572E" w:rsidRPr="008F15D7" w:rsidRDefault="00AE572E" w:rsidP="000F32B9">
      <w:pPr>
        <w:pStyle w:val="BodyText"/>
      </w:pPr>
      <w:r w:rsidRPr="008F15D7">
        <w:t>This method is used for indoor calibration of daylight switches and is mainly for use with small lanterns such as used on buoys.</w:t>
      </w:r>
    </w:p>
    <w:p w14:paraId="2C37810B" w14:textId="77777777" w:rsidR="00AE572E" w:rsidRPr="008F15D7" w:rsidRDefault="00AE572E" w:rsidP="000F32B9">
      <w:pPr>
        <w:pStyle w:val="Bullet1"/>
        <w:tabs>
          <w:tab w:val="clear" w:pos="993"/>
          <w:tab w:val="num" w:pos="1134"/>
        </w:tabs>
        <w:ind w:left="1134" w:hanging="567"/>
      </w:pPr>
      <w:r w:rsidRPr="008F15D7">
        <w:t>At the light booth, turn on the light source slowly until full brillian</w:t>
      </w:r>
      <w:ins w:id="280" w:author="Aivar" w:date="2016-04-12T18:03:00Z">
        <w:r w:rsidR="00B7318E">
          <w:t>ce</w:t>
        </w:r>
      </w:ins>
      <w:del w:id="281" w:author="Aivar" w:date="2016-04-12T18:03:00Z">
        <w:r w:rsidRPr="008F15D7" w:rsidDel="00B7318E">
          <w:delText>t</w:delText>
        </w:r>
      </w:del>
      <w:r w:rsidRPr="008F15D7">
        <w:t xml:space="preserve"> is achieved.  Wait for 5 minutes before proceed to next step;</w:t>
      </w:r>
    </w:p>
    <w:p w14:paraId="685E5065" w14:textId="77777777" w:rsidR="00AE572E" w:rsidRPr="008F15D7" w:rsidRDefault="00AE572E" w:rsidP="000F32B9">
      <w:pPr>
        <w:pStyle w:val="Bullet1"/>
        <w:tabs>
          <w:tab w:val="clear" w:pos="993"/>
          <w:tab w:val="num" w:pos="1134"/>
        </w:tabs>
        <w:ind w:left="1134" w:hanging="567"/>
      </w:pPr>
      <w:r w:rsidRPr="008F15D7">
        <w:t xml:space="preserve">Place the lantern and </w:t>
      </w:r>
      <w:del w:id="282" w:author="Aivar" w:date="2016-04-12T18:06:00Z">
        <w:r w:rsidRPr="008F15D7" w:rsidDel="000A08D9">
          <w:delText>light sensor</w:delText>
        </w:r>
      </w:del>
      <w:ins w:id="283" w:author="Aivar" w:date="2016-04-12T18:06:00Z">
        <w:r w:rsidR="000A08D9">
          <w:t>lux</w:t>
        </w:r>
      </w:ins>
      <w:r w:rsidRPr="008F15D7">
        <w:t>meter inside the light simulator booth at location of uniform light;</w:t>
      </w:r>
    </w:p>
    <w:p w14:paraId="053F24E3" w14:textId="77777777" w:rsidR="00AE572E" w:rsidRPr="008F15D7" w:rsidRDefault="00AE572E" w:rsidP="000F32B9">
      <w:pPr>
        <w:pStyle w:val="Bullet1"/>
        <w:tabs>
          <w:tab w:val="clear" w:pos="993"/>
          <w:tab w:val="num" w:pos="1134"/>
        </w:tabs>
        <w:ind w:left="1134" w:hanging="567"/>
      </w:pPr>
      <w:r w:rsidRPr="008F15D7">
        <w:t>Dim light source slowly until the lantern light comes on.  Record this light level as the simulated ON light level;</w:t>
      </w:r>
    </w:p>
    <w:p w14:paraId="6276C50C" w14:textId="77777777" w:rsidR="00AE572E" w:rsidRPr="008F15D7" w:rsidRDefault="00AE572E" w:rsidP="000F32B9">
      <w:pPr>
        <w:pStyle w:val="Bullet1"/>
        <w:tabs>
          <w:tab w:val="clear" w:pos="993"/>
          <w:tab w:val="num" w:pos="1134"/>
        </w:tabs>
        <w:ind w:left="1134" w:hanging="567"/>
      </w:pPr>
      <w:r w:rsidRPr="008F15D7">
        <w:t xml:space="preserve">Increase the </w:t>
      </w:r>
      <w:del w:id="284" w:author="Aivar" w:date="2016-04-12T18:07:00Z">
        <w:r w:rsidRPr="008F15D7" w:rsidDel="00A42B8B">
          <w:delText xml:space="preserve">voltage </w:delText>
        </w:r>
      </w:del>
      <w:ins w:id="285" w:author="Aivar" w:date="2016-04-12T18:07:00Z">
        <w:r w:rsidR="00A42B8B">
          <w:t>light level</w:t>
        </w:r>
        <w:r w:rsidR="00A42B8B" w:rsidRPr="008F15D7">
          <w:t xml:space="preserve"> </w:t>
        </w:r>
      </w:ins>
      <w:r w:rsidRPr="008F15D7">
        <w:t>until the lantern light turns off.  Record</w:t>
      </w:r>
      <w:del w:id="286" w:author="Aivar" w:date="2016-04-12T18:06:00Z">
        <w:r w:rsidRPr="008F15D7" w:rsidDel="00A42B8B">
          <w:delText>ing</w:delText>
        </w:r>
      </w:del>
      <w:r w:rsidRPr="008F15D7">
        <w:t xml:space="preserve"> the light level as the simulated OFF light level;</w:t>
      </w:r>
    </w:p>
    <w:p w14:paraId="01723A20" w14:textId="77777777" w:rsidR="00AE572E" w:rsidRPr="008F15D7" w:rsidRDefault="00AE572E" w:rsidP="000F32B9">
      <w:pPr>
        <w:pStyle w:val="Bullet1"/>
        <w:tabs>
          <w:tab w:val="clear" w:pos="993"/>
          <w:tab w:val="num" w:pos="1134"/>
        </w:tabs>
        <w:ind w:left="1134" w:hanging="567"/>
      </w:pPr>
      <w:r w:rsidRPr="008F15D7">
        <w:t>Apply any corrections necessary for the type of light source employed.</w:t>
      </w:r>
    </w:p>
    <w:p w14:paraId="162C8C29" w14:textId="77777777" w:rsidR="00AE572E" w:rsidRPr="008F15D7" w:rsidRDefault="00AE572E" w:rsidP="000F32B9">
      <w:pPr>
        <w:pStyle w:val="BodyText"/>
      </w:pPr>
      <w:r w:rsidRPr="008F15D7">
        <w:t xml:space="preserve">Calibration:  To set the on/off light levels of any lantern, place the lantern with daylight switch located at the measuring location of the light booth. </w:t>
      </w:r>
      <w:del w:id="287" w:author="Aivar" w:date="2016-04-12T18:07:00Z">
        <w:r w:rsidRPr="008F15D7" w:rsidDel="0015150A">
          <w:delText xml:space="preserve"> </w:delText>
        </w:r>
      </w:del>
      <w:r w:rsidRPr="008F15D7">
        <w:t xml:space="preserve">Turn on the light source to the simulated ON level, waiting for a few minutes until the light level stabilizes; turn on the lantern light via software or adjustable hardware of the flasher/lampchanger.  Increase the light source level to the simulated OFF light level, </w:t>
      </w:r>
      <w:del w:id="288" w:author="Aivar" w:date="2016-04-12T18:10:00Z">
        <w:r w:rsidRPr="008F15D7" w:rsidDel="0090488D">
          <w:delText xml:space="preserve">turn off </w:delText>
        </w:r>
      </w:del>
      <w:ins w:id="289" w:author="Aivar" w:date="2016-04-12T18:10:00Z">
        <w:r w:rsidR="0090488D">
          <w:t xml:space="preserve">adjust </w:t>
        </w:r>
      </w:ins>
      <w:r w:rsidRPr="008F15D7">
        <w:t>the lantern light</w:t>
      </w:r>
      <w:ins w:id="290" w:author="Aivar" w:date="2016-04-12T18:10:00Z">
        <w:r w:rsidR="0090488D">
          <w:t xml:space="preserve"> to </w:t>
        </w:r>
        <w:r w:rsidR="0090488D" w:rsidRPr="008F15D7">
          <w:t>turn off</w:t>
        </w:r>
      </w:ins>
      <w:r w:rsidRPr="008F15D7">
        <w:t>.</w:t>
      </w:r>
    </w:p>
    <w:p w14:paraId="4609ACA7" w14:textId="77777777" w:rsidR="00AE572E" w:rsidRPr="008F15D7" w:rsidRDefault="00AE572E" w:rsidP="000F32B9">
      <w:pPr>
        <w:pStyle w:val="Heading3"/>
        <w:numPr>
          <w:ilvl w:val="2"/>
          <w:numId w:val="10"/>
        </w:numPr>
        <w:jc w:val="both"/>
      </w:pPr>
      <w:bookmarkStart w:id="291" w:name="_Toc225431737"/>
      <w:bookmarkStart w:id="292" w:name="_Toc225489889"/>
      <w:bookmarkStart w:id="293" w:name="_Toc435579105"/>
      <w:bookmarkStart w:id="294" w:name="_Toc435579939"/>
      <w:bookmarkStart w:id="295" w:name="_Toc435603747"/>
      <w:r w:rsidRPr="008F15D7">
        <w:t>Outdoor Measurement</w:t>
      </w:r>
      <w:bookmarkEnd w:id="291"/>
      <w:bookmarkEnd w:id="292"/>
      <w:bookmarkEnd w:id="293"/>
      <w:bookmarkEnd w:id="294"/>
      <w:bookmarkEnd w:id="295"/>
    </w:p>
    <w:p w14:paraId="7C316B01" w14:textId="77777777" w:rsidR="00AE572E" w:rsidRPr="008F15D7" w:rsidRDefault="00AE572E" w:rsidP="000F32B9">
      <w:pPr>
        <w:pStyle w:val="BodyText"/>
      </w:pPr>
      <w:r w:rsidRPr="008F15D7">
        <w:t>This procedure is applied to external daylight switch configuration where the daylight switch is exposed to direct sunlight such as in large lighthouses.</w:t>
      </w:r>
    </w:p>
    <w:p w14:paraId="0EE2EFEA" w14:textId="77777777" w:rsidR="00AE572E" w:rsidRPr="008F15D7" w:rsidRDefault="00AE572E" w:rsidP="000F32B9">
      <w:pPr>
        <w:pStyle w:val="Bullet1"/>
        <w:tabs>
          <w:tab w:val="clear" w:pos="993"/>
          <w:tab w:val="num" w:pos="1134"/>
        </w:tabs>
        <w:ind w:left="1134" w:hanging="567"/>
      </w:pPr>
      <w:r w:rsidRPr="008F15D7">
        <w:t>Use an external daylight switch as normally installed in a lantern that can be controlled to turn on and off through software of the flasher/lampchanger, or via an adjustable hardware such as potentiometers;</w:t>
      </w:r>
    </w:p>
    <w:p w14:paraId="331AA2E0" w14:textId="77777777" w:rsidR="00AE572E" w:rsidRPr="008F15D7" w:rsidRDefault="00AE572E" w:rsidP="000F32B9">
      <w:pPr>
        <w:pStyle w:val="Bullet1"/>
        <w:tabs>
          <w:tab w:val="clear" w:pos="993"/>
          <w:tab w:val="num" w:pos="1134"/>
        </w:tabs>
        <w:ind w:left="1134" w:hanging="567"/>
      </w:pPr>
      <w:r w:rsidRPr="008F15D7">
        <w:lastRenderedPageBreak/>
        <w:t xml:space="preserve">Place a portable </w:t>
      </w:r>
      <w:del w:id="296" w:author="Aivar" w:date="2016-04-12T18:12:00Z">
        <w:r w:rsidRPr="008F15D7" w:rsidDel="00592372">
          <w:delText xml:space="preserve">light </w:delText>
        </w:r>
      </w:del>
      <w:ins w:id="297" w:author="Aivar" w:date="2016-04-12T18:12:00Z">
        <w:r w:rsidR="00592372">
          <w:t>lux</w:t>
        </w:r>
      </w:ins>
      <w:r w:rsidRPr="008F15D7">
        <w:t>meter sensor beside the daylight switch so these two components are aligned at the same plane and in close proximity</w:t>
      </w:r>
      <w:ins w:id="298" w:author="Aivar" w:date="2016-04-12T18:22:00Z">
        <w:r w:rsidR="00651ACE">
          <w:t>;</w:t>
        </w:r>
      </w:ins>
      <w:ins w:id="299" w:author="Aivar" w:date="2016-04-12T18:20:00Z">
        <w:r w:rsidR="00651ACE">
          <w:t xml:space="preserve"> other sensor placement may be used where necessary to obtain actual ambient light level measurement</w:t>
        </w:r>
      </w:ins>
      <w:r w:rsidRPr="008F15D7">
        <w:t xml:space="preserve">. </w:t>
      </w:r>
      <w:del w:id="300" w:author="Aivar" w:date="2016-04-12T18:11:00Z">
        <w:r w:rsidRPr="008F15D7" w:rsidDel="00592372">
          <w:delText xml:space="preserve"> </w:delText>
        </w:r>
      </w:del>
      <w:r w:rsidRPr="008F15D7">
        <w:t>The daylight switch is normally oriented either north or south (avoid east or west direction) to avoid problems with rising and setting sun;</w:t>
      </w:r>
    </w:p>
    <w:p w14:paraId="1FE72E10" w14:textId="77777777" w:rsidR="00AE572E" w:rsidRPr="008F15D7" w:rsidRDefault="00AE572E" w:rsidP="000F32B9">
      <w:pPr>
        <w:pStyle w:val="Bullet1"/>
        <w:tabs>
          <w:tab w:val="clear" w:pos="993"/>
          <w:tab w:val="num" w:pos="1134"/>
        </w:tabs>
        <w:ind w:left="1134" w:hanging="567"/>
      </w:pPr>
      <w:r w:rsidRPr="008F15D7">
        <w:t xml:space="preserve">Monitor the </w:t>
      </w:r>
      <w:del w:id="301" w:author="Aivar" w:date="2016-04-12T18:11:00Z">
        <w:r w:rsidRPr="008F15D7" w:rsidDel="00592372">
          <w:delText xml:space="preserve">light </w:delText>
        </w:r>
      </w:del>
      <w:ins w:id="302" w:author="Aivar" w:date="2016-04-12T18:11:00Z">
        <w:r w:rsidR="00592372">
          <w:t>lux</w:t>
        </w:r>
      </w:ins>
      <w:r w:rsidRPr="008F15D7">
        <w:t>meter readings around dusk in the evening;</w:t>
      </w:r>
    </w:p>
    <w:p w14:paraId="02DEE89E" w14:textId="77777777" w:rsidR="00AE572E" w:rsidRPr="008F15D7" w:rsidRDefault="00AE572E" w:rsidP="000F32B9">
      <w:pPr>
        <w:pStyle w:val="Bullet1"/>
        <w:tabs>
          <w:tab w:val="clear" w:pos="993"/>
          <w:tab w:val="num" w:pos="1134"/>
        </w:tabs>
        <w:ind w:left="1134" w:hanging="567"/>
      </w:pPr>
      <w:r w:rsidRPr="008F15D7">
        <w:t>At the desired daylight switch setting level per Section 5.3 turn on the</w:t>
      </w:r>
      <w:ins w:id="303" w:author="Aivar" w:date="2016-04-13T13:13:00Z">
        <w:r w:rsidR="00167EDA">
          <w:t xml:space="preserve"> lantern</w:t>
        </w:r>
      </w:ins>
      <w:r w:rsidRPr="008F15D7">
        <w:t xml:space="preserve"> light via hardware or software adjustment of the daylight switch;</w:t>
      </w:r>
    </w:p>
    <w:p w14:paraId="3C8EAFD8" w14:textId="77777777" w:rsidR="00AE572E" w:rsidRPr="008F15D7" w:rsidRDefault="00AE572E" w:rsidP="000F32B9">
      <w:pPr>
        <w:pStyle w:val="Bullet1"/>
        <w:tabs>
          <w:tab w:val="clear" w:pos="993"/>
          <w:tab w:val="num" w:pos="1134"/>
        </w:tabs>
        <w:ind w:left="1134" w:hanging="567"/>
      </w:pPr>
      <w:r w:rsidRPr="008F15D7">
        <w:t xml:space="preserve">Repeat this step in the next morning around dawn. </w:t>
      </w:r>
      <w:del w:id="304" w:author="Aivar" w:date="2016-04-12T18:12:00Z">
        <w:r w:rsidRPr="008F15D7" w:rsidDel="00462125">
          <w:delText xml:space="preserve"> </w:delText>
        </w:r>
      </w:del>
      <w:ins w:id="305" w:author="Aivar" w:date="2016-04-12T18:12:00Z">
        <w:r w:rsidR="00462125">
          <w:t xml:space="preserve">Adjust </w:t>
        </w:r>
      </w:ins>
      <w:del w:id="306" w:author="Aivar" w:date="2016-04-12T18:12:00Z">
        <w:r w:rsidRPr="008F15D7" w:rsidDel="00462125">
          <w:delText xml:space="preserve">Turn off </w:delText>
        </w:r>
      </w:del>
      <w:r w:rsidRPr="008F15D7">
        <w:t xml:space="preserve">the </w:t>
      </w:r>
      <w:ins w:id="307" w:author="Aivar" w:date="2016-04-13T13:13:00Z">
        <w:r w:rsidR="00167EDA">
          <w:t>lantern</w:t>
        </w:r>
        <w:r w:rsidR="00167EDA" w:rsidRPr="008F15D7">
          <w:t xml:space="preserve"> </w:t>
        </w:r>
      </w:ins>
      <w:r w:rsidRPr="008F15D7">
        <w:t xml:space="preserve">light </w:t>
      </w:r>
      <w:ins w:id="308" w:author="Aivar" w:date="2016-04-12T18:12:00Z">
        <w:r w:rsidR="00462125">
          <w:t>to t</w:t>
        </w:r>
        <w:r w:rsidR="00462125" w:rsidRPr="008F15D7">
          <w:t xml:space="preserve">urn off </w:t>
        </w:r>
      </w:ins>
      <w:r w:rsidRPr="008F15D7">
        <w:t xml:space="preserve">at desired </w:t>
      </w:r>
      <w:ins w:id="309" w:author="Aivar" w:date="2016-04-12T18:23:00Z">
        <w:r w:rsidR="00FD48C1">
          <w:t xml:space="preserve">ambient </w:t>
        </w:r>
      </w:ins>
      <w:r w:rsidRPr="008F15D7">
        <w:t>light level.</w:t>
      </w:r>
      <w:bookmarkStart w:id="310" w:name="_Toc225431516"/>
      <w:bookmarkStart w:id="311" w:name="_Toc225431565"/>
      <w:bookmarkStart w:id="312" w:name="_Toc225431610"/>
      <w:bookmarkStart w:id="313" w:name="_Toc225431742"/>
      <w:bookmarkStart w:id="314" w:name="_Toc225431744"/>
      <w:bookmarkStart w:id="315" w:name="_Toc225489890"/>
      <w:bookmarkEnd w:id="310"/>
      <w:bookmarkEnd w:id="311"/>
      <w:bookmarkEnd w:id="312"/>
      <w:bookmarkEnd w:id="313"/>
    </w:p>
    <w:p w14:paraId="48FCBF06" w14:textId="77777777" w:rsidR="00AE572E" w:rsidRPr="003F0486" w:rsidRDefault="00AE572E" w:rsidP="000F32B9">
      <w:pPr>
        <w:pStyle w:val="Heading1"/>
        <w:numPr>
          <w:ilvl w:val="0"/>
          <w:numId w:val="10"/>
        </w:numPr>
        <w:jc w:val="both"/>
      </w:pPr>
      <w:bookmarkStart w:id="316" w:name="_Toc435579106"/>
      <w:bookmarkStart w:id="317" w:name="_Toc435579940"/>
      <w:bookmarkStart w:id="318" w:name="_Toc435603748"/>
      <w:r w:rsidRPr="003F0486">
        <w:t>Alternat</w:t>
      </w:r>
      <w:ins w:id="319" w:author="Aivar" w:date="2016-04-12T18:24:00Z">
        <w:r w:rsidR="00B570F5">
          <w:t>IV</w:t>
        </w:r>
      </w:ins>
      <w:r w:rsidRPr="003F0486">
        <w:t xml:space="preserve">e </w:t>
      </w:r>
      <w:del w:id="320" w:author="Aivar" w:date="2016-04-12T18:24:00Z">
        <w:r w:rsidRPr="003F0486" w:rsidDel="00B570F5">
          <w:delText>systems &amp;</w:delText>
        </w:r>
      </w:del>
      <w:ins w:id="321" w:author="Aivar" w:date="2016-04-12T18:24:00Z">
        <w:r w:rsidR="00B570F5">
          <w:t>METHODS AND</w:t>
        </w:r>
      </w:ins>
      <w:r w:rsidRPr="003F0486">
        <w:t xml:space="preserve"> POWER consideration</w:t>
      </w:r>
      <w:bookmarkEnd w:id="316"/>
      <w:bookmarkEnd w:id="317"/>
      <w:bookmarkEnd w:id="318"/>
      <w:ins w:id="322" w:author="Aivar" w:date="2016-04-12T17:13:00Z">
        <w:r w:rsidR="00420791">
          <w:t>S</w:t>
        </w:r>
      </w:ins>
    </w:p>
    <w:p w14:paraId="23391396" w14:textId="77777777" w:rsidR="00AE572E" w:rsidRPr="003F0486" w:rsidRDefault="00AE572E" w:rsidP="000F32B9">
      <w:pPr>
        <w:pStyle w:val="Heading2"/>
        <w:numPr>
          <w:ilvl w:val="1"/>
          <w:numId w:val="10"/>
        </w:numPr>
        <w:jc w:val="both"/>
      </w:pPr>
      <w:bookmarkStart w:id="323" w:name="_Toc435579107"/>
      <w:bookmarkStart w:id="324" w:name="_Toc435579941"/>
      <w:bookmarkStart w:id="325" w:name="_Toc435603749"/>
      <w:r w:rsidRPr="003F0486">
        <w:t>Real-Time Clock (RTC)</w:t>
      </w:r>
      <w:bookmarkEnd w:id="323"/>
      <w:bookmarkEnd w:id="324"/>
      <w:bookmarkEnd w:id="325"/>
    </w:p>
    <w:p w14:paraId="5FB12321" w14:textId="77777777" w:rsidR="00AE572E" w:rsidRPr="003F0486" w:rsidRDefault="00AE572E" w:rsidP="000F32B9">
      <w:pPr>
        <w:pStyle w:val="BodyText"/>
      </w:pPr>
      <w:r w:rsidRPr="003F0486">
        <w:t>An RTC option is available for switching the light on and off based on a set schedule. This option is generally included on current light technology, so will not require any additional considerations for power consumption. RTC option generally does not account for seasonal change, but is used as a secondary method in conjunction with a ligh</w:t>
      </w:r>
      <w:r w:rsidR="00A91898">
        <w:t xml:space="preserve">t dependent resistor. </w:t>
      </w:r>
    </w:p>
    <w:p w14:paraId="299D8753" w14:textId="77777777" w:rsidR="00AE572E" w:rsidRPr="003F0486" w:rsidRDefault="00AE572E" w:rsidP="000F32B9">
      <w:pPr>
        <w:pStyle w:val="Heading2"/>
        <w:numPr>
          <w:ilvl w:val="1"/>
          <w:numId w:val="10"/>
        </w:numPr>
        <w:jc w:val="both"/>
      </w:pPr>
      <w:bookmarkStart w:id="326" w:name="_Toc435579108"/>
      <w:bookmarkStart w:id="327" w:name="_Toc435579942"/>
      <w:bookmarkStart w:id="328" w:name="_Toc435603750"/>
      <w:r w:rsidRPr="003F0486">
        <w:t>GNSS / Cellular / Radio / Satellite</w:t>
      </w:r>
      <w:bookmarkEnd w:id="326"/>
      <w:bookmarkEnd w:id="327"/>
      <w:bookmarkEnd w:id="328"/>
    </w:p>
    <w:p w14:paraId="1B5D48EE" w14:textId="77777777" w:rsidR="00AE572E" w:rsidRPr="003F0486" w:rsidRDefault="00AE572E" w:rsidP="000F32B9">
      <w:pPr>
        <w:pStyle w:val="BodyText"/>
      </w:pPr>
      <w:r w:rsidRPr="003F0486">
        <w:t xml:space="preserve">A GNSS receiver determines day and night configuration using an available input for control and override for the default sensor. </w:t>
      </w:r>
    </w:p>
    <w:p w14:paraId="64C39AC4" w14:textId="77777777" w:rsidR="00AE572E" w:rsidRPr="003F0486" w:rsidRDefault="00AE572E" w:rsidP="000F32B9">
      <w:pPr>
        <w:pStyle w:val="BodyText"/>
      </w:pPr>
      <w:r w:rsidRPr="003F0486">
        <w:t xml:space="preserve">GNSS option with an AtoN that is already being used for synchronisation will not have additional power consumption for switching on and off. However, adding GNSS for input control and override will increase power consumption, depending on manufacturer and model, ranging approximately 1-4 </w:t>
      </w:r>
      <w:del w:id="329" w:author="Aivar" w:date="2016-04-12T18:26:00Z">
        <w:r w:rsidRPr="003F0486" w:rsidDel="00AB50F5">
          <w:delText xml:space="preserve">watts </w:delText>
        </w:r>
      </w:del>
      <w:ins w:id="330" w:author="Aivar" w:date="2016-04-12T18:26:00Z">
        <w:r w:rsidR="00AB50F5">
          <w:t>W</w:t>
        </w:r>
      </w:ins>
      <w:ins w:id="331" w:author="Aivar" w:date="2016-04-12T18:28:00Z">
        <w:r w:rsidR="009E0DC6">
          <w:t>h</w:t>
        </w:r>
      </w:ins>
      <w:ins w:id="332" w:author="Aivar" w:date="2016-04-12T18:26:00Z">
        <w:r w:rsidR="00AB50F5" w:rsidRPr="003F0486">
          <w:t xml:space="preserve"> </w:t>
        </w:r>
      </w:ins>
      <w:r w:rsidRPr="003F0486">
        <w:t>per day.</w:t>
      </w:r>
    </w:p>
    <w:p w14:paraId="3F1535E8" w14:textId="77777777" w:rsidR="00AE572E" w:rsidRPr="003F0486" w:rsidRDefault="00AE572E" w:rsidP="000F32B9">
      <w:pPr>
        <w:pStyle w:val="BodyText"/>
      </w:pPr>
      <w:r w:rsidRPr="003F0486">
        <w:t xml:space="preserve">Cellular messages may be used for switching, data reporting and alarm transmission. Power consumption varies dependent on frequency of switching, reporting schedule, and alarm reporting. Generally, power consumption will be 2 or more </w:t>
      </w:r>
      <w:del w:id="333" w:author="Aivar" w:date="2016-04-12T18:28:00Z">
        <w:r w:rsidRPr="003F0486" w:rsidDel="00BA1E13">
          <w:delText xml:space="preserve">watts </w:delText>
        </w:r>
      </w:del>
      <w:ins w:id="334" w:author="Aivar" w:date="2016-04-12T18:28:00Z">
        <w:r w:rsidR="00BA1E13">
          <w:t>Wh</w:t>
        </w:r>
        <w:r w:rsidR="00BA1E13" w:rsidRPr="003F0486">
          <w:t xml:space="preserve"> </w:t>
        </w:r>
      </w:ins>
      <w:r w:rsidRPr="003F0486">
        <w:t>per day.</w:t>
      </w:r>
    </w:p>
    <w:p w14:paraId="2BC1E3EB" w14:textId="77777777" w:rsidR="00AE572E" w:rsidRPr="003F0486" w:rsidRDefault="00AE572E" w:rsidP="000F32B9">
      <w:pPr>
        <w:pStyle w:val="BodyText"/>
      </w:pPr>
      <w:r w:rsidRPr="003F0486">
        <w:t>Radio and satellite links are also an option, but typically have a significant increase in power consumption. This would require adding additional solar panels, batteries, or other power sources depending on the design and application of the AtoN. This option is not recommended on buoys or locations with a limi</w:t>
      </w:r>
      <w:r w:rsidR="00A91898">
        <w:t>ted surface area for expansion.</w:t>
      </w:r>
    </w:p>
    <w:p w14:paraId="485171A8" w14:textId="77777777" w:rsidR="00AE572E" w:rsidRPr="003F0486" w:rsidRDefault="00AE572E" w:rsidP="000F32B9">
      <w:pPr>
        <w:pStyle w:val="Heading2"/>
        <w:numPr>
          <w:ilvl w:val="1"/>
          <w:numId w:val="10"/>
        </w:numPr>
        <w:jc w:val="both"/>
      </w:pPr>
      <w:bookmarkStart w:id="335" w:name="_Toc435579110"/>
      <w:bookmarkStart w:id="336" w:name="_Toc435579944"/>
      <w:bookmarkStart w:id="337" w:name="_Toc435603751"/>
      <w:r w:rsidRPr="003F0486">
        <w:t>Visibility Detector</w:t>
      </w:r>
      <w:bookmarkEnd w:id="335"/>
      <w:bookmarkEnd w:id="336"/>
      <w:bookmarkEnd w:id="337"/>
    </w:p>
    <w:p w14:paraId="77821837" w14:textId="77777777" w:rsidR="00AE572E" w:rsidRPr="003F0486" w:rsidRDefault="00AE572E" w:rsidP="000F32B9">
      <w:pPr>
        <w:pStyle w:val="BodyText"/>
      </w:pPr>
      <w:r w:rsidRPr="003F0486">
        <w:t>A sampling method is used</w:t>
      </w:r>
      <w:ins w:id="338" w:author="Aivar" w:date="2016-04-12T17:14:00Z">
        <w:r w:rsidR="00076E96">
          <w:t>,</w:t>
        </w:r>
      </w:ins>
      <w:r w:rsidRPr="003F0486">
        <w:t xml:space="preserve"> </w:t>
      </w:r>
      <w:del w:id="339" w:author="Aivar" w:date="2016-04-12T17:14:00Z">
        <w:r w:rsidRPr="003F0486" w:rsidDel="00076E96">
          <w:delText xml:space="preserve">and measures </w:delText>
        </w:r>
      </w:del>
      <w:ins w:id="340" w:author="Aivar" w:date="2016-04-12T17:14:00Z">
        <w:r w:rsidR="00076E96" w:rsidRPr="003F0486">
          <w:t>measur</w:t>
        </w:r>
        <w:r w:rsidR="00076E96">
          <w:t>ing the</w:t>
        </w:r>
        <w:r w:rsidR="00076E96" w:rsidRPr="003F0486">
          <w:t xml:space="preserve"> </w:t>
        </w:r>
      </w:ins>
      <w:r w:rsidRPr="003F0486">
        <w:t xml:space="preserve">atmospheric visibility over a particular sample area; if the sample value is under the visibility detectors value, a switch for the lights to be overridden will become active. Depending on the method used for the visibility detector, power consumption varies </w:t>
      </w:r>
      <w:del w:id="341" w:author="Aivar" w:date="2016-04-13T12:17:00Z">
        <w:r w:rsidRPr="003F0486" w:rsidDel="00DA4A2A">
          <w:delText xml:space="preserve">between </w:delText>
        </w:r>
      </w:del>
      <w:ins w:id="342" w:author="Aivar" w:date="2016-04-13T12:17:00Z">
        <w:r w:rsidR="00DA4A2A">
          <w:t>around</w:t>
        </w:r>
        <w:r w:rsidR="00DA4A2A" w:rsidRPr="003F0486">
          <w:t xml:space="preserve"> </w:t>
        </w:r>
      </w:ins>
      <w:r w:rsidRPr="003F0486">
        <w:t xml:space="preserve">5 to 10 </w:t>
      </w:r>
      <w:del w:id="343" w:author="Aivar" w:date="2016-04-13T12:13:00Z">
        <w:r w:rsidRPr="003F0486" w:rsidDel="00DA4A2A">
          <w:delText xml:space="preserve">watts </w:delText>
        </w:r>
      </w:del>
      <w:ins w:id="344" w:author="Aivar" w:date="2016-04-13T12:13:00Z">
        <w:r w:rsidR="00DA4A2A">
          <w:t>Wh</w:t>
        </w:r>
        <w:r w:rsidR="00DA4A2A" w:rsidRPr="003F0486">
          <w:t xml:space="preserve"> </w:t>
        </w:r>
      </w:ins>
      <w:r w:rsidRPr="003F0486">
        <w:t>per day. Visibility detectors are used for switch fog signals, but can also be applied to other AtoNs.</w:t>
      </w:r>
    </w:p>
    <w:p w14:paraId="54E7DC2F" w14:textId="77777777" w:rsidR="00AE572E" w:rsidRPr="003F0486" w:rsidRDefault="00AE572E" w:rsidP="000F32B9">
      <w:pPr>
        <w:pStyle w:val="Heading2"/>
        <w:numPr>
          <w:ilvl w:val="1"/>
          <w:numId w:val="10"/>
        </w:numPr>
        <w:jc w:val="both"/>
      </w:pPr>
      <w:bookmarkStart w:id="345" w:name="_Toc435579111"/>
      <w:bookmarkStart w:id="346" w:name="_Toc435579945"/>
      <w:bookmarkStart w:id="347" w:name="_Toc435603752"/>
      <w:r w:rsidRPr="003F0486">
        <w:t>AtoN on Demand</w:t>
      </w:r>
      <w:bookmarkEnd w:id="345"/>
      <w:bookmarkEnd w:id="346"/>
      <w:r w:rsidR="00823B14" w:rsidRPr="003F0486">
        <w:t xml:space="preserve"> (AoD)</w:t>
      </w:r>
      <w:bookmarkEnd w:id="347"/>
    </w:p>
    <w:p w14:paraId="5DF6C79F" w14:textId="77777777" w:rsidR="00B0183B" w:rsidRPr="008F15D7" w:rsidRDefault="00B0183B" w:rsidP="000F32B9">
      <w:pPr>
        <w:pStyle w:val="BodyText"/>
        <w:rPr>
          <w:lang w:eastAsia="de-DE"/>
        </w:rPr>
      </w:pPr>
      <w:r w:rsidRPr="008F15D7">
        <w:rPr>
          <w:lang w:eastAsia="de-DE"/>
        </w:rPr>
        <w:t>An AoD is practical at locations where use of occasional lights is substantiated due to limited traffic densities and restricted availability of energy. AoD can also be implemented as a complementary solution to enable increasing of luminous intensity of regular AtoN lights in severe weather conditions like fog or heavy rain</w:t>
      </w:r>
      <w:r w:rsidR="009F726E" w:rsidRPr="008F15D7">
        <w:rPr>
          <w:lang w:eastAsia="de-DE"/>
        </w:rPr>
        <w:t>.</w:t>
      </w:r>
      <w:r w:rsidRPr="008F15D7">
        <w:rPr>
          <w:lang w:eastAsia="de-DE"/>
        </w:rPr>
        <w:t xml:space="preserve"> </w:t>
      </w:r>
    </w:p>
    <w:p w14:paraId="5F5502B7" w14:textId="77777777" w:rsidR="00657694" w:rsidRPr="008F15D7" w:rsidRDefault="00657694" w:rsidP="000F32B9">
      <w:pPr>
        <w:pStyle w:val="BodyText"/>
        <w:rPr>
          <w:lang w:eastAsia="de-DE"/>
        </w:rPr>
      </w:pPr>
      <w:r w:rsidRPr="008F15D7">
        <w:rPr>
          <w:lang w:eastAsia="de-DE"/>
        </w:rPr>
        <w:t>AoD</w:t>
      </w:r>
      <w:r w:rsidR="00B0183B" w:rsidRPr="008F15D7">
        <w:rPr>
          <w:lang w:eastAsia="de-DE"/>
        </w:rPr>
        <w:t xml:space="preserve"> is</w:t>
      </w:r>
      <w:r w:rsidRPr="008F15D7">
        <w:rPr>
          <w:lang w:eastAsia="de-DE"/>
        </w:rPr>
        <w:t xml:space="preserve"> an AtoN light equipped with a subsystem that enables remote activation of the navigational light signal based on the needs of the mariners </w:t>
      </w:r>
      <w:r w:rsidR="00B0183B" w:rsidRPr="008F15D7">
        <w:rPr>
          <w:lang w:eastAsia="de-DE"/>
        </w:rPr>
        <w:t>overriding normal operation</w:t>
      </w:r>
      <w:r w:rsidRPr="008F15D7">
        <w:rPr>
          <w:lang w:eastAsia="de-DE"/>
        </w:rPr>
        <w:t xml:space="preserve">. </w:t>
      </w:r>
      <w:r w:rsidR="00B0183B" w:rsidRPr="008F15D7">
        <w:rPr>
          <w:lang w:eastAsia="de-DE"/>
        </w:rPr>
        <w:t>A</w:t>
      </w:r>
      <w:r w:rsidRPr="008F15D7">
        <w:rPr>
          <w:lang w:eastAsia="de-DE"/>
        </w:rPr>
        <w:t xml:space="preserve">n AoD must be equipped with remote control equipment that corresponds to the activation method and </w:t>
      </w:r>
      <w:r w:rsidR="00B0183B" w:rsidRPr="008F15D7">
        <w:rPr>
          <w:lang w:eastAsia="de-DE"/>
        </w:rPr>
        <w:t>communication protocol</w:t>
      </w:r>
      <w:r w:rsidRPr="008F15D7">
        <w:rPr>
          <w:lang w:eastAsia="de-DE"/>
        </w:rPr>
        <w:t xml:space="preserve">. </w:t>
      </w:r>
    </w:p>
    <w:p w14:paraId="5B560C28" w14:textId="77777777" w:rsidR="00657694" w:rsidRPr="008F15D7" w:rsidRDefault="00657694" w:rsidP="000F32B9">
      <w:pPr>
        <w:pStyle w:val="BodyText"/>
        <w:rPr>
          <w:lang w:eastAsia="de-DE"/>
        </w:rPr>
      </w:pPr>
      <w:r w:rsidRPr="008F15D7">
        <w:rPr>
          <w:lang w:eastAsia="de-DE"/>
        </w:rPr>
        <w:lastRenderedPageBreak/>
        <w:t>When deployment of an AoD is considered and general navigational risk assessment allows it, decisions regarding the following aspects must be made:</w:t>
      </w:r>
    </w:p>
    <w:p w14:paraId="0F1D4708" w14:textId="77777777" w:rsidR="00657694" w:rsidRPr="008F15D7" w:rsidRDefault="00657694" w:rsidP="000F32B9">
      <w:pPr>
        <w:pStyle w:val="BodyText"/>
        <w:numPr>
          <w:ilvl w:val="0"/>
          <w:numId w:val="60"/>
        </w:numPr>
        <w:spacing w:before="0"/>
        <w:ind w:right="0"/>
      </w:pPr>
      <w:r w:rsidRPr="008F15D7">
        <w:rPr>
          <w:lang w:eastAsia="de-DE"/>
        </w:rPr>
        <w:t xml:space="preserve">Intended group of users – all mariners, limited groups of mariners or vessels (local ferries), all vessels carrying AIS, etc. </w:t>
      </w:r>
    </w:p>
    <w:p w14:paraId="713AB1FB" w14:textId="77777777" w:rsidR="00657694" w:rsidRPr="008F15D7" w:rsidRDefault="00657694" w:rsidP="000F32B9">
      <w:pPr>
        <w:pStyle w:val="BodyText"/>
        <w:numPr>
          <w:ilvl w:val="0"/>
          <w:numId w:val="60"/>
        </w:numPr>
        <w:spacing w:before="0"/>
        <w:ind w:right="0"/>
      </w:pPr>
      <w:r w:rsidRPr="008F15D7">
        <w:rPr>
          <w:lang w:eastAsia="de-DE"/>
        </w:rPr>
        <w:t>Activation method – direct (requested by a mariner), or indirect (automated, based on AIS traffic data or other relevant information available over the communications network).</w:t>
      </w:r>
    </w:p>
    <w:p w14:paraId="73CACD3C" w14:textId="77777777" w:rsidR="00657694" w:rsidRPr="008F15D7" w:rsidRDefault="00657694" w:rsidP="000F32B9">
      <w:pPr>
        <w:pStyle w:val="BodyText"/>
        <w:numPr>
          <w:ilvl w:val="0"/>
          <w:numId w:val="60"/>
        </w:numPr>
        <w:spacing w:before="0"/>
        <w:ind w:right="0"/>
      </w:pPr>
      <w:r w:rsidRPr="008F15D7">
        <w:rPr>
          <w:lang w:eastAsia="de-DE"/>
        </w:rPr>
        <w:t xml:space="preserve">Selection of activation technology suitable for targeted user groups and selected methods. </w:t>
      </w:r>
    </w:p>
    <w:p w14:paraId="46307C18" w14:textId="77777777" w:rsidR="00657694" w:rsidRPr="003F0486" w:rsidRDefault="00657694" w:rsidP="000F32B9">
      <w:pPr>
        <w:pStyle w:val="Heading3"/>
        <w:jc w:val="both"/>
      </w:pPr>
      <w:bookmarkStart w:id="348" w:name="_Toc435603753"/>
      <w:r w:rsidRPr="003F0486">
        <w:t xml:space="preserve">AoD </w:t>
      </w:r>
      <w:r w:rsidR="00BE43F2" w:rsidRPr="003F0486">
        <w:t>Activation M</w:t>
      </w:r>
      <w:r w:rsidRPr="003F0486">
        <w:t>ethods</w:t>
      </w:r>
      <w:bookmarkEnd w:id="348"/>
      <w:r w:rsidRPr="003F0486">
        <w:t xml:space="preserve"> </w:t>
      </w:r>
    </w:p>
    <w:p w14:paraId="4D1583F4" w14:textId="77777777" w:rsidR="00657694" w:rsidRPr="008F15D7" w:rsidRDefault="00657694" w:rsidP="000F32B9">
      <w:pPr>
        <w:pStyle w:val="BodyText"/>
      </w:pPr>
      <w:r w:rsidRPr="008F15D7">
        <w:t>Activation method</w:t>
      </w:r>
      <w:r w:rsidR="00BE43F2" w:rsidRPr="008F15D7">
        <w:t>s</w:t>
      </w:r>
      <w:r w:rsidRPr="008F15D7">
        <w:t xml:space="preserve"> selected for AoD depend on targeted group of users and access limitations. Risks associated with the vulnerabilities and availability must be considered before deploy</w:t>
      </w:r>
      <w:r w:rsidR="00BE43F2" w:rsidRPr="008F15D7">
        <w:t>ing</w:t>
      </w:r>
      <w:r w:rsidRPr="008F15D7">
        <w:t xml:space="preserve"> an AoD. It should also be decided whether the AtoN light signal </w:t>
      </w:r>
      <w:r w:rsidR="00BE43F2" w:rsidRPr="008F15D7">
        <w:t>remains</w:t>
      </w:r>
      <w:r w:rsidRPr="008F15D7">
        <w:t xml:space="preserve"> on until deactivated, or shuts down after a time period</w:t>
      </w:r>
      <w:r w:rsidR="00BE43F2" w:rsidRPr="008F15D7">
        <w:t>.</w:t>
      </w:r>
    </w:p>
    <w:p w14:paraId="4D73FC4F" w14:textId="77777777" w:rsidR="00657694" w:rsidRPr="008F15D7" w:rsidRDefault="00B81E3A" w:rsidP="000F32B9">
      <w:pPr>
        <w:pStyle w:val="Heading3"/>
        <w:numPr>
          <w:ilvl w:val="2"/>
          <w:numId w:val="10"/>
        </w:numPr>
        <w:ind w:right="0"/>
        <w:jc w:val="both"/>
      </w:pPr>
      <w:bookmarkStart w:id="349" w:name="_Toc435603754"/>
      <w:r w:rsidRPr="008F15D7">
        <w:t>Manual</w:t>
      </w:r>
      <w:r w:rsidR="00657694" w:rsidRPr="008F15D7">
        <w:t xml:space="preserve"> AoD </w:t>
      </w:r>
      <w:r w:rsidR="009F726E" w:rsidRPr="008F15D7">
        <w:t>A</w:t>
      </w:r>
      <w:r w:rsidR="00657694" w:rsidRPr="008F15D7">
        <w:t>ctivation</w:t>
      </w:r>
      <w:bookmarkEnd w:id="349"/>
    </w:p>
    <w:p w14:paraId="75A34647" w14:textId="77777777" w:rsidR="00657694" w:rsidRPr="008F15D7" w:rsidRDefault="00657694" w:rsidP="000F32B9">
      <w:pPr>
        <w:pStyle w:val="Heading4"/>
        <w:numPr>
          <w:ilvl w:val="3"/>
          <w:numId w:val="10"/>
        </w:numPr>
        <w:ind w:right="0"/>
        <w:jc w:val="both"/>
      </w:pPr>
      <w:r w:rsidRPr="008F15D7">
        <w:t>VHF</w:t>
      </w:r>
      <w:r w:rsidR="00C05060" w:rsidRPr="008F15D7">
        <w:t xml:space="preserve"> Signal</w:t>
      </w:r>
    </w:p>
    <w:p w14:paraId="13CBFAFF" w14:textId="77777777" w:rsidR="00657694" w:rsidRPr="008F15D7" w:rsidRDefault="00C05060" w:rsidP="000F32B9">
      <w:pPr>
        <w:pStyle w:val="BodyTextIndent"/>
        <w:ind w:left="0"/>
        <w:jc w:val="both"/>
        <w:rPr>
          <w:lang w:eastAsia="de-DE"/>
        </w:rPr>
      </w:pPr>
      <w:r w:rsidRPr="008F15D7">
        <w:rPr>
          <w:lang w:eastAsia="de-DE"/>
        </w:rPr>
        <w:t>Multiple</w:t>
      </w:r>
      <w:r w:rsidR="00657694" w:rsidRPr="008F15D7">
        <w:rPr>
          <w:lang w:eastAsia="de-DE"/>
        </w:rPr>
        <w:t xml:space="preserve"> successive activation instances of the “Transmit”</w:t>
      </w:r>
      <w:r w:rsidRPr="008F15D7">
        <w:rPr>
          <w:lang w:eastAsia="de-DE"/>
        </w:rPr>
        <w:t xml:space="preserve"> (Push to Talk</w:t>
      </w:r>
      <w:r w:rsidR="00657694" w:rsidRPr="008F15D7">
        <w:rPr>
          <w:lang w:eastAsia="de-DE"/>
        </w:rPr>
        <w:t xml:space="preserve">) button on </w:t>
      </w:r>
      <w:r w:rsidRPr="008F15D7">
        <w:rPr>
          <w:lang w:eastAsia="de-DE"/>
        </w:rPr>
        <w:t xml:space="preserve">a </w:t>
      </w:r>
      <w:r w:rsidR="00657694" w:rsidRPr="008F15D7">
        <w:rPr>
          <w:lang w:eastAsia="de-DE"/>
        </w:rPr>
        <w:t>marine VHF radio channel</w:t>
      </w:r>
      <w:r w:rsidR="00325A3B" w:rsidRPr="008F15D7">
        <w:rPr>
          <w:lang w:eastAsia="de-DE"/>
        </w:rPr>
        <w:t xml:space="preserve"> are</w:t>
      </w:r>
      <w:r w:rsidR="00657694" w:rsidRPr="008F15D7">
        <w:rPr>
          <w:lang w:eastAsia="de-DE"/>
        </w:rPr>
        <w:t xml:space="preserve"> </w:t>
      </w:r>
      <w:r w:rsidRPr="008F15D7">
        <w:rPr>
          <w:lang w:eastAsia="de-DE"/>
        </w:rPr>
        <w:t xml:space="preserve">used </w:t>
      </w:r>
      <w:r w:rsidR="00325A3B" w:rsidRPr="008F15D7">
        <w:rPr>
          <w:lang w:eastAsia="de-DE"/>
        </w:rPr>
        <w:t>to activate</w:t>
      </w:r>
      <w:r w:rsidR="00657694" w:rsidRPr="008F15D7">
        <w:rPr>
          <w:lang w:eastAsia="de-DE"/>
        </w:rPr>
        <w:t xml:space="preserve"> the light for a </w:t>
      </w:r>
      <w:r w:rsidR="00325A3B" w:rsidRPr="00154528">
        <w:rPr>
          <w:lang w:eastAsia="de-DE"/>
        </w:rPr>
        <w:t>pre-</w:t>
      </w:r>
      <w:r w:rsidR="00487EAC" w:rsidRPr="00154528">
        <w:rPr>
          <w:lang w:eastAsia="de-DE"/>
        </w:rPr>
        <w:t>determined</w:t>
      </w:r>
      <w:r w:rsidR="00657694" w:rsidRPr="008F15D7">
        <w:rPr>
          <w:lang w:eastAsia="de-DE"/>
        </w:rPr>
        <w:t xml:space="preserve"> time period. </w:t>
      </w:r>
    </w:p>
    <w:p w14:paraId="1368BD04" w14:textId="77777777" w:rsidR="00657694" w:rsidRPr="008F15D7" w:rsidRDefault="00657694" w:rsidP="000F32B9">
      <w:pPr>
        <w:pStyle w:val="BodyTextIndent"/>
        <w:ind w:left="0"/>
        <w:jc w:val="both"/>
        <w:rPr>
          <w:lang w:eastAsia="de-DE"/>
        </w:rPr>
      </w:pPr>
      <w:r w:rsidRPr="008F15D7">
        <w:rPr>
          <w:lang w:eastAsia="de-DE"/>
        </w:rPr>
        <w:t>This technology is suitable for unlimited user group but does not provide any means for user authentication as well as no feedback info</w:t>
      </w:r>
      <w:r w:rsidR="00A91898">
        <w:rPr>
          <w:lang w:eastAsia="de-DE"/>
        </w:rPr>
        <w:t xml:space="preserve">rmation on state of the light. </w:t>
      </w:r>
    </w:p>
    <w:p w14:paraId="3427F4A8" w14:textId="77777777" w:rsidR="00657694" w:rsidRPr="008F15D7" w:rsidRDefault="00657694" w:rsidP="000F32B9">
      <w:pPr>
        <w:pStyle w:val="Heading4"/>
        <w:numPr>
          <w:ilvl w:val="3"/>
          <w:numId w:val="10"/>
        </w:numPr>
        <w:ind w:right="0"/>
        <w:jc w:val="both"/>
      </w:pPr>
      <w:r w:rsidRPr="008F15D7">
        <w:t>Cellular Short Message Service (SMS)</w:t>
      </w:r>
    </w:p>
    <w:p w14:paraId="7BE19F54" w14:textId="77777777" w:rsidR="00657694" w:rsidRPr="008F15D7" w:rsidRDefault="00657694" w:rsidP="000F32B9">
      <w:pPr>
        <w:pStyle w:val="BodyTextIndent"/>
        <w:ind w:left="0"/>
        <w:jc w:val="both"/>
        <w:rPr>
          <w:lang w:eastAsia="de-DE"/>
        </w:rPr>
      </w:pPr>
      <w:r w:rsidRPr="008F15D7">
        <w:t>Short Message Service (</w:t>
      </w:r>
      <w:r w:rsidRPr="008F15D7">
        <w:rPr>
          <w:lang w:eastAsia="de-DE"/>
        </w:rPr>
        <w:t xml:space="preserve">SMS) messages </w:t>
      </w:r>
      <w:r w:rsidR="00BD6974" w:rsidRPr="008F15D7">
        <w:rPr>
          <w:lang w:eastAsia="de-DE"/>
        </w:rPr>
        <w:t>of the cellular</w:t>
      </w:r>
      <w:r w:rsidRPr="008F15D7">
        <w:rPr>
          <w:lang w:eastAsia="de-DE"/>
        </w:rPr>
        <w:t xml:space="preserve"> phone system </w:t>
      </w:r>
      <w:r w:rsidR="00325A3B" w:rsidRPr="008F15D7">
        <w:rPr>
          <w:lang w:eastAsia="de-DE"/>
        </w:rPr>
        <w:t xml:space="preserve">are used to activate the light for a </w:t>
      </w:r>
      <w:r w:rsidR="00BD6974" w:rsidRPr="008F15D7">
        <w:rPr>
          <w:lang w:eastAsia="de-DE"/>
        </w:rPr>
        <w:t>pre-</w:t>
      </w:r>
      <w:r w:rsidR="00154528" w:rsidRPr="00154528">
        <w:rPr>
          <w:lang w:eastAsia="de-DE"/>
        </w:rPr>
        <w:t>determined</w:t>
      </w:r>
      <w:r w:rsidRPr="008F15D7">
        <w:rPr>
          <w:lang w:eastAsia="de-DE"/>
        </w:rPr>
        <w:t xml:space="preserve"> time period. </w:t>
      </w:r>
    </w:p>
    <w:p w14:paraId="19AA529A" w14:textId="77777777" w:rsidR="00657694" w:rsidRPr="008F15D7" w:rsidRDefault="00657694" w:rsidP="000F32B9">
      <w:pPr>
        <w:pStyle w:val="BodyTextIndent"/>
        <w:ind w:left="0"/>
        <w:jc w:val="both"/>
        <w:rPr>
          <w:lang w:eastAsia="de-DE"/>
        </w:rPr>
      </w:pPr>
      <w:r w:rsidRPr="008F15D7">
        <w:rPr>
          <w:lang w:eastAsia="de-DE"/>
        </w:rPr>
        <w:t xml:space="preserve">This technology is suitable for unlimited user group as well as </w:t>
      </w:r>
      <w:r w:rsidR="00191362" w:rsidRPr="008F15D7">
        <w:rPr>
          <w:lang w:eastAsia="de-DE"/>
        </w:rPr>
        <w:t>selected</w:t>
      </w:r>
      <w:r w:rsidRPr="008F15D7">
        <w:rPr>
          <w:lang w:eastAsia="de-DE"/>
        </w:rPr>
        <w:t xml:space="preserve"> groups of phone numbers. It does provide basic means for user authentication and even feedback information, but cannot be considered 100% reliable: while up to 5% of all SMS messages may be lost in transmis</w:t>
      </w:r>
      <w:r w:rsidR="00487EAC">
        <w:rPr>
          <w:lang w:eastAsia="de-DE"/>
        </w:rPr>
        <w:t xml:space="preserve">sion or significantly delayed. </w:t>
      </w:r>
    </w:p>
    <w:p w14:paraId="362FA5CD" w14:textId="77777777" w:rsidR="00657694" w:rsidRPr="008F15D7" w:rsidRDefault="00F040A1" w:rsidP="000F32B9">
      <w:pPr>
        <w:pStyle w:val="Heading4"/>
        <w:numPr>
          <w:ilvl w:val="3"/>
          <w:numId w:val="10"/>
        </w:numPr>
        <w:ind w:right="0"/>
        <w:jc w:val="both"/>
      </w:pPr>
      <w:r w:rsidRPr="008F15D7">
        <w:t>Network Solution</w:t>
      </w:r>
    </w:p>
    <w:p w14:paraId="5CF88ABA" w14:textId="77777777" w:rsidR="00657694" w:rsidRPr="008F15D7" w:rsidRDefault="00F040A1" w:rsidP="000F32B9">
      <w:pPr>
        <w:pStyle w:val="BodyTextIndent"/>
        <w:ind w:left="0"/>
        <w:jc w:val="both"/>
        <w:rPr>
          <w:lang w:eastAsia="de-DE"/>
        </w:rPr>
      </w:pPr>
      <w:r w:rsidRPr="008F15D7">
        <w:rPr>
          <w:lang w:eastAsia="de-DE"/>
        </w:rPr>
        <w:t>Network</w:t>
      </w:r>
      <w:r w:rsidR="00657694" w:rsidRPr="008F15D7">
        <w:rPr>
          <w:lang w:eastAsia="de-DE"/>
        </w:rPr>
        <w:t xml:space="preserve"> solutions based on dedicated </w:t>
      </w:r>
      <w:r w:rsidRPr="008F15D7">
        <w:rPr>
          <w:lang w:eastAsia="de-DE"/>
        </w:rPr>
        <w:t>network</w:t>
      </w:r>
      <w:r w:rsidR="00657694" w:rsidRPr="008F15D7">
        <w:rPr>
          <w:lang w:eastAsia="de-DE"/>
        </w:rPr>
        <w:t xml:space="preserve"> servers and</w:t>
      </w:r>
      <w:r w:rsidRPr="008F15D7">
        <w:rPr>
          <w:lang w:eastAsia="de-DE"/>
        </w:rPr>
        <w:t>/or</w:t>
      </w:r>
      <w:r w:rsidR="00657694" w:rsidRPr="008F15D7">
        <w:rPr>
          <w:lang w:eastAsia="de-DE"/>
        </w:rPr>
        <w:t xml:space="preserve"> standard web browsers</w:t>
      </w:r>
      <w:r w:rsidR="00191362" w:rsidRPr="008F15D7">
        <w:rPr>
          <w:lang w:eastAsia="de-DE"/>
        </w:rPr>
        <w:t xml:space="preserve"> are used</w:t>
      </w:r>
      <w:r w:rsidR="00657694" w:rsidRPr="008F15D7">
        <w:rPr>
          <w:lang w:eastAsia="de-DE"/>
        </w:rPr>
        <w:t xml:space="preserve"> for</w:t>
      </w:r>
      <w:r w:rsidR="00191362" w:rsidRPr="008F15D7">
        <w:rPr>
          <w:lang w:eastAsia="de-DE"/>
        </w:rPr>
        <w:t xml:space="preserve"> the</w:t>
      </w:r>
      <w:r w:rsidR="00657694" w:rsidRPr="008F15D7">
        <w:rPr>
          <w:lang w:eastAsia="de-DE"/>
        </w:rPr>
        <w:t xml:space="preserve"> activation and deactivation of </w:t>
      </w:r>
      <w:r w:rsidR="00191362" w:rsidRPr="008F15D7">
        <w:rPr>
          <w:lang w:eastAsia="de-DE"/>
        </w:rPr>
        <w:t>the</w:t>
      </w:r>
      <w:r w:rsidR="00657694" w:rsidRPr="008F15D7">
        <w:rPr>
          <w:lang w:eastAsia="de-DE"/>
        </w:rPr>
        <w:t xml:space="preserve"> light.</w:t>
      </w:r>
      <w:r w:rsidR="00194DE8" w:rsidRPr="008F15D7">
        <w:rPr>
          <w:lang w:eastAsia="de-DE"/>
        </w:rPr>
        <w:t xml:space="preserve"> App based solutions using a dedicated client application software utilising </w:t>
      </w:r>
      <w:r w:rsidRPr="008F15D7">
        <w:rPr>
          <w:lang w:eastAsia="de-DE"/>
        </w:rPr>
        <w:t>network server</w:t>
      </w:r>
      <w:r w:rsidR="00194DE8" w:rsidRPr="008F15D7">
        <w:rPr>
          <w:lang w:eastAsia="de-DE"/>
        </w:rPr>
        <w:t xml:space="preserve"> technology may replace the use of a web browser.</w:t>
      </w:r>
    </w:p>
    <w:p w14:paraId="45EEF8EE" w14:textId="77777777" w:rsidR="00657694" w:rsidRPr="008F15D7" w:rsidRDefault="00657694" w:rsidP="000F32B9">
      <w:pPr>
        <w:pStyle w:val="BodyTextIndent"/>
        <w:ind w:left="0"/>
        <w:jc w:val="both"/>
        <w:rPr>
          <w:lang w:eastAsia="de-DE"/>
        </w:rPr>
      </w:pPr>
      <w:r w:rsidRPr="008F15D7">
        <w:rPr>
          <w:lang w:eastAsia="de-DE"/>
        </w:rPr>
        <w:t>This technology is suitable for unlimited user group as well as limited groups with access based on user names and passwords. Due to global access potential, unlimited anonymous public access is not recommended. It provides wide range of means for user authentication, provision of feedback information</w:t>
      </w:r>
      <w:r w:rsidR="00191362" w:rsidRPr="008F15D7">
        <w:rPr>
          <w:lang w:eastAsia="de-DE"/>
        </w:rPr>
        <w:t xml:space="preserve">, posting warnings </w:t>
      </w:r>
      <w:r w:rsidRPr="008F15D7">
        <w:rPr>
          <w:lang w:eastAsia="de-DE"/>
        </w:rPr>
        <w:t xml:space="preserve">and logging of all related events at server side. Since users have no direct access to the AtoN, such systems provide higher degree of protection against unauthorized activations and remote system disruptions. </w:t>
      </w:r>
    </w:p>
    <w:p w14:paraId="7BD0A9DC" w14:textId="77777777" w:rsidR="009025A5" w:rsidRPr="003F0486" w:rsidRDefault="009025A5" w:rsidP="000F32B9">
      <w:pPr>
        <w:pStyle w:val="Heading3"/>
        <w:numPr>
          <w:ilvl w:val="2"/>
          <w:numId w:val="10"/>
        </w:numPr>
        <w:ind w:right="0"/>
        <w:jc w:val="both"/>
      </w:pPr>
      <w:bookmarkStart w:id="350" w:name="_Toc435603755"/>
      <w:r w:rsidRPr="003F0486">
        <w:t>Automated AoD Activation</w:t>
      </w:r>
      <w:bookmarkEnd w:id="350"/>
    </w:p>
    <w:p w14:paraId="0F11503D" w14:textId="77777777" w:rsidR="00B81E3A" w:rsidRPr="003F0486" w:rsidRDefault="00B81E3A" w:rsidP="000F32B9">
      <w:pPr>
        <w:pStyle w:val="Heading4"/>
        <w:jc w:val="both"/>
      </w:pPr>
      <w:r w:rsidRPr="003F0486">
        <w:t>AIS</w:t>
      </w:r>
    </w:p>
    <w:p w14:paraId="263FFC9E" w14:textId="77777777" w:rsidR="000B7DAB" w:rsidRPr="003F0486" w:rsidRDefault="00B81E3A" w:rsidP="000F32B9">
      <w:pPr>
        <w:pStyle w:val="BodyText"/>
      </w:pPr>
      <w:r w:rsidRPr="003F0486">
        <w:t>AIS receiver may be used as a proximity alert, for signalling a light to turn on for a period of time, or</w:t>
      </w:r>
      <w:r w:rsidR="00487EAC">
        <w:t xml:space="preserve"> to change the light intensity.</w:t>
      </w:r>
      <w:ins w:id="351" w:author="Aivar" w:date="2016-04-13T12:29:00Z">
        <w:r w:rsidR="0056484C">
          <w:t xml:space="preserve"> </w:t>
        </w:r>
      </w:ins>
      <w:ins w:id="352" w:author="Aivar" w:date="2016-04-13T12:30:00Z">
        <w:r w:rsidR="0056484C">
          <w:t xml:space="preserve">By analyzing the traffic of AIS-equipped vessels it is possible to switch on </w:t>
        </w:r>
      </w:ins>
      <w:ins w:id="353" w:author="Aivar" w:date="2016-04-13T12:31:00Z">
        <w:r w:rsidR="0056484C">
          <w:t xml:space="preserve">or change intensity of </w:t>
        </w:r>
      </w:ins>
      <w:ins w:id="354" w:author="Aivar" w:date="2016-04-13T12:30:00Z">
        <w:r w:rsidR="0056484C">
          <w:t xml:space="preserve">either AtoN lights </w:t>
        </w:r>
      </w:ins>
      <w:ins w:id="355" w:author="Aivar" w:date="2016-04-13T12:31:00Z">
        <w:r w:rsidR="0056484C">
          <w:t xml:space="preserve">or indirect lighting based on the speed and direction of vessels. To achieve optimum power consumption, such systems can be built to </w:t>
        </w:r>
      </w:ins>
      <w:ins w:id="356" w:author="Aivar" w:date="2016-04-13T12:32:00Z">
        <w:r w:rsidR="0056484C">
          <w:t>power</w:t>
        </w:r>
      </w:ins>
      <w:ins w:id="357" w:author="Aivar" w:date="2016-04-13T12:31:00Z">
        <w:r w:rsidR="0056484C">
          <w:t xml:space="preserve"> the </w:t>
        </w:r>
      </w:ins>
      <w:ins w:id="358" w:author="Aivar" w:date="2016-04-13T12:32:00Z">
        <w:r w:rsidR="0056484C">
          <w:t xml:space="preserve">light </w:t>
        </w:r>
      </w:ins>
      <w:ins w:id="359" w:author="Aivar" w:date="2016-04-13T12:31:00Z">
        <w:r w:rsidR="0056484C">
          <w:t xml:space="preserve">source only </w:t>
        </w:r>
      </w:ins>
      <w:ins w:id="360" w:author="Aivar" w:date="2016-04-13T12:32:00Z">
        <w:r w:rsidR="0056484C">
          <w:t xml:space="preserve">in </w:t>
        </w:r>
      </w:ins>
      <w:ins w:id="361" w:author="Aivar" w:date="2016-04-13T12:39:00Z">
        <w:r w:rsidR="009D4054">
          <w:t xml:space="preserve">sectors corresponding </w:t>
        </w:r>
      </w:ins>
      <w:ins w:id="362" w:author="Aivar" w:date="2016-04-13T12:32:00Z">
        <w:r w:rsidR="0056484C">
          <w:t xml:space="preserve">the direction necessary. </w:t>
        </w:r>
      </w:ins>
    </w:p>
    <w:p w14:paraId="7FCB05AC" w14:textId="77777777" w:rsidR="00B81E3A" w:rsidRDefault="000B7DAB" w:rsidP="000F32B9">
      <w:pPr>
        <w:pStyle w:val="BodyText"/>
        <w:rPr>
          <w:ins w:id="363" w:author="Aivar" w:date="2016-04-13T12:42:00Z"/>
        </w:rPr>
      </w:pPr>
      <w:ins w:id="364" w:author="Aivar" w:date="2016-04-13T12:35:00Z">
        <w:r>
          <w:lastRenderedPageBreak/>
          <w:t xml:space="preserve">Systems are available to detect both class A and B AIS transceivers. AIS receiver is sufficient for discovering relevant vessels, helping to reduce power consumption. </w:t>
        </w:r>
      </w:ins>
      <w:r w:rsidR="00B81E3A" w:rsidRPr="003F0486">
        <w:t>A typical AIS AtoN requires less than 10 watts per day, depending on message scheduling. Additional software development could be necessary to turn on the AIS receiver on during particular times, minimizing power consumption.</w:t>
      </w:r>
      <w:ins w:id="365" w:author="Aivar" w:date="2016-04-13T12:38:00Z">
        <w:r w:rsidR="00097690">
          <w:t xml:space="preserve"> </w:t>
        </w:r>
      </w:ins>
      <w:ins w:id="366" w:author="Aivar" w:date="2016-04-13T12:35:00Z">
        <w:r>
          <w:t xml:space="preserve">An example provided in </w:t>
        </w:r>
      </w:ins>
      <w:ins w:id="367" w:author="Aivar" w:date="2016-04-13T12:36:00Z">
        <w:r w:rsidRPr="00097690">
          <w:t>ENG4-9.20</w:t>
        </w:r>
      </w:ins>
      <w:ins w:id="368" w:author="Aivar" w:date="2016-04-13T13:29:00Z">
        <w:r w:rsidR="00D9126C">
          <w:t xml:space="preserve"> </w:t>
        </w:r>
      </w:ins>
      <w:ins w:id="369" w:author="Aivar" w:date="2016-04-13T13:30:00Z">
        <w:r w:rsidR="00D9126C">
          <w:t>(</w:t>
        </w:r>
      </w:ins>
      <w:ins w:id="370" w:author="Aivar" w:date="2016-04-13T13:29:00Z">
        <w:r w:rsidR="00D9126C">
          <w:t>[5])</w:t>
        </w:r>
      </w:ins>
      <w:ins w:id="371" w:author="Aivar" w:date="2016-04-13T12:36:00Z">
        <w:r w:rsidRPr="00097690">
          <w:t xml:space="preserve"> shows that such systems can be implemented at power consump</w:t>
        </w:r>
      </w:ins>
      <w:ins w:id="372" w:author="Aivar" w:date="2016-04-13T12:37:00Z">
        <w:r w:rsidRPr="00097690">
          <w:t xml:space="preserve">tion of approximately 2.5 Wh, including the computational module. </w:t>
        </w:r>
      </w:ins>
    </w:p>
    <w:p w14:paraId="2AA5943E" w14:textId="77777777" w:rsidR="00FB6373" w:rsidRDefault="00FB6373" w:rsidP="004A4DE3">
      <w:pPr>
        <w:pStyle w:val="Heading4"/>
        <w:rPr>
          <w:ins w:id="373" w:author="Aivar" w:date="2016-04-13T12:42:00Z"/>
        </w:rPr>
      </w:pPr>
      <w:ins w:id="374" w:author="Aivar" w:date="2016-04-13T12:42:00Z">
        <w:r>
          <w:t>Other automated AoD</w:t>
        </w:r>
      </w:ins>
    </w:p>
    <w:p w14:paraId="2D34D2A2" w14:textId="77777777" w:rsidR="00FB6373" w:rsidRPr="003F0486" w:rsidRDefault="00FB6373" w:rsidP="000F32B9">
      <w:pPr>
        <w:pStyle w:val="BodyText"/>
      </w:pPr>
      <w:ins w:id="375" w:author="Aivar" w:date="2016-04-13T12:42:00Z">
        <w:r>
          <w:t xml:space="preserve">Other kinds of automated AoD </w:t>
        </w:r>
      </w:ins>
      <w:ins w:id="376" w:author="Aivar" w:date="2016-04-13T12:43:00Z">
        <w:r>
          <w:t xml:space="preserve">are currently </w:t>
        </w:r>
      </w:ins>
      <w:ins w:id="377" w:author="Aivar" w:date="2016-04-13T12:44:00Z">
        <w:r>
          <w:t xml:space="preserve">not </w:t>
        </w:r>
      </w:ins>
      <w:ins w:id="378" w:author="Aivar" w:date="2016-04-13T12:43:00Z">
        <w:r>
          <w:t xml:space="preserve">reported </w:t>
        </w:r>
      </w:ins>
      <w:ins w:id="379" w:author="Aivar" w:date="2016-04-13T12:44:00Z">
        <w:r>
          <w:t xml:space="preserve">but </w:t>
        </w:r>
      </w:ins>
      <w:ins w:id="380" w:author="Aivar" w:date="2016-04-13T12:42:00Z">
        <w:r>
          <w:t>may emerge in the future.</w:t>
        </w:r>
      </w:ins>
    </w:p>
    <w:p w14:paraId="5E816EF6" w14:textId="77777777" w:rsidR="00B81E3A" w:rsidRPr="003F0486" w:rsidRDefault="00B81E3A" w:rsidP="000F32B9">
      <w:pPr>
        <w:pStyle w:val="BodyTextIndent"/>
        <w:ind w:left="0"/>
        <w:jc w:val="both"/>
      </w:pPr>
    </w:p>
    <w:p w14:paraId="268AB29A" w14:textId="77777777" w:rsidR="00657694" w:rsidRPr="003F0486" w:rsidRDefault="00657694" w:rsidP="000F32B9">
      <w:pPr>
        <w:pStyle w:val="BodyText"/>
      </w:pPr>
    </w:p>
    <w:p w14:paraId="31F2929E" w14:textId="77777777" w:rsidR="00AE572E" w:rsidRPr="008F15D7" w:rsidRDefault="00AE572E" w:rsidP="000F32B9">
      <w:pPr>
        <w:pStyle w:val="Heading1"/>
        <w:numPr>
          <w:ilvl w:val="0"/>
          <w:numId w:val="10"/>
        </w:numPr>
        <w:jc w:val="both"/>
      </w:pPr>
      <w:bookmarkStart w:id="381" w:name="_Toc435579112"/>
      <w:bookmarkStart w:id="382" w:name="_Toc435579946"/>
      <w:bookmarkStart w:id="383" w:name="_Toc435603756"/>
      <w:r w:rsidRPr="008F15D7">
        <w:t>REFERENCES</w:t>
      </w:r>
      <w:bookmarkEnd w:id="314"/>
      <w:bookmarkEnd w:id="315"/>
      <w:bookmarkEnd w:id="381"/>
      <w:bookmarkEnd w:id="382"/>
      <w:bookmarkEnd w:id="383"/>
      <w:r w:rsidRPr="008F15D7">
        <w:t xml:space="preserve"> </w:t>
      </w:r>
    </w:p>
    <w:p w14:paraId="41EF749D" w14:textId="77777777" w:rsidR="00AE572E" w:rsidRPr="003F0486" w:rsidRDefault="00AE572E" w:rsidP="000F32B9">
      <w:pPr>
        <w:pStyle w:val="References"/>
        <w:numPr>
          <w:ilvl w:val="0"/>
          <w:numId w:val="14"/>
        </w:numPr>
        <w:spacing w:after="0"/>
        <w:ind w:left="567" w:hanging="567"/>
        <w:jc w:val="both"/>
      </w:pPr>
      <w:r w:rsidRPr="003F0486">
        <w:t>IALA, IALA Aids to Navigation Guide (Navguide) 7</w:t>
      </w:r>
      <w:r w:rsidRPr="003F0486">
        <w:rPr>
          <w:vertAlign w:val="superscript"/>
        </w:rPr>
        <w:t>th</w:t>
      </w:r>
      <w:r w:rsidRPr="003F0486">
        <w:t xml:space="preserve"> Edition, Chapter 3, Page 64, Table 11, Timing of Astronomical Events, IALA Aids to Navigation Guide (Navguide) 7</w:t>
      </w:r>
      <w:r w:rsidRPr="003F0486">
        <w:rPr>
          <w:vertAlign w:val="superscript"/>
        </w:rPr>
        <w:t>th</w:t>
      </w:r>
      <w:r w:rsidRPr="003F0486">
        <w:t xml:space="preserve"> Edition</w:t>
      </w:r>
    </w:p>
    <w:p w14:paraId="1A59943D" w14:textId="77777777" w:rsidR="00AE572E" w:rsidRPr="008F15D7" w:rsidRDefault="00AE572E" w:rsidP="000F32B9">
      <w:pPr>
        <w:pStyle w:val="References"/>
        <w:numPr>
          <w:ilvl w:val="0"/>
          <w:numId w:val="14"/>
        </w:numPr>
        <w:spacing w:after="0"/>
        <w:ind w:left="567" w:hanging="567"/>
        <w:jc w:val="both"/>
      </w:pPr>
      <w:r w:rsidRPr="008F15D7">
        <w:t xml:space="preserve">IALA Engineering Environment and Preservation of Historic Lighthouses Committee, EEP4 Input Comment on Ambient Light level at which the Lights should switch on and off, Maritime Safety Administration of Peoples Republic of </w:t>
      </w:r>
      <w:smartTag w:uri="urn:schemas-microsoft-com:office:smarttags" w:element="country-region">
        <w:smartTag w:uri="urn:schemas-microsoft-com:office:smarttags" w:element="place">
          <w:r w:rsidRPr="008F15D7">
            <w:t>China</w:t>
          </w:r>
        </w:smartTag>
      </w:smartTag>
      <w:r w:rsidRPr="008F15D7">
        <w:t>, 2004.</w:t>
      </w:r>
    </w:p>
    <w:p w14:paraId="79989C88" w14:textId="77777777" w:rsidR="00AE572E" w:rsidRPr="008F15D7" w:rsidRDefault="00AE572E" w:rsidP="000F32B9">
      <w:pPr>
        <w:pStyle w:val="References"/>
        <w:numPr>
          <w:ilvl w:val="0"/>
          <w:numId w:val="14"/>
        </w:numPr>
        <w:spacing w:after="0"/>
        <w:ind w:left="567" w:hanging="567"/>
        <w:jc w:val="both"/>
      </w:pPr>
      <w:r w:rsidRPr="008F15D7">
        <w:t xml:space="preserve">IALA Engineering Environment and Preservation of Historic Lighthouses Committee, </w:t>
      </w:r>
      <w:r w:rsidRPr="008F15D7">
        <w:rPr>
          <w:bCs/>
        </w:rPr>
        <w:t xml:space="preserve">IALA EEP3 Input Summary of Responses to IALA Ambient Light Level Questionnaire, </w:t>
      </w:r>
      <w:r w:rsidRPr="008F15D7">
        <w:rPr>
          <w:szCs w:val="16"/>
        </w:rPr>
        <w:t>Royal Danish Administration of Navigation and Hydrography, 6 September 2003</w:t>
      </w:r>
    </w:p>
    <w:p w14:paraId="6EBA0C55" w14:textId="77777777" w:rsidR="00AE572E" w:rsidRPr="004A4DE3" w:rsidRDefault="00AE572E" w:rsidP="000F32B9">
      <w:pPr>
        <w:pStyle w:val="References"/>
        <w:numPr>
          <w:ilvl w:val="0"/>
          <w:numId w:val="14"/>
        </w:numPr>
        <w:spacing w:after="0"/>
        <w:ind w:left="567" w:hanging="567"/>
        <w:jc w:val="both"/>
        <w:rPr>
          <w:ins w:id="384" w:author="Aivar" w:date="2016-04-13T12:45:00Z"/>
        </w:rPr>
      </w:pPr>
      <w:r w:rsidRPr="008F15D7">
        <w:rPr>
          <w:szCs w:val="16"/>
        </w:rPr>
        <w:t>IALA Guidelines on a standard Method for Defining and Calculating the Load Profile of Aids to Navigation, December 1999.</w:t>
      </w:r>
    </w:p>
    <w:p w14:paraId="72780DB0" w14:textId="77777777" w:rsidR="004A4DE3" w:rsidRPr="008F15D7" w:rsidRDefault="004A4DE3" w:rsidP="000F32B9">
      <w:pPr>
        <w:pStyle w:val="References"/>
        <w:numPr>
          <w:ilvl w:val="0"/>
          <w:numId w:val="14"/>
        </w:numPr>
        <w:spacing w:after="0"/>
        <w:ind w:left="567" w:hanging="567"/>
        <w:jc w:val="both"/>
      </w:pPr>
      <w:ins w:id="385" w:author="Aivar" w:date="2016-04-13T12:46:00Z">
        <w:r>
          <w:rPr>
            <w:rFonts w:ascii="Calibri" w:hAnsi="Calibri"/>
            <w:color w:val="0070C0"/>
          </w:rPr>
          <w:t>“</w:t>
        </w:r>
        <w:r w:rsidRPr="00FA2118">
          <w:rPr>
            <w:rFonts w:ascii="Calibri" w:hAnsi="Calibri"/>
            <w:color w:val="0070C0"/>
          </w:rPr>
          <w:t>AIS detection for visual AtoN</w:t>
        </w:r>
        <w:r>
          <w:rPr>
            <w:rFonts w:ascii="Calibri" w:hAnsi="Calibri"/>
            <w:color w:val="0070C0"/>
          </w:rPr>
          <w:t xml:space="preserve">”. </w:t>
        </w:r>
      </w:ins>
      <w:ins w:id="386" w:author="Aivar" w:date="2016-04-13T12:47:00Z">
        <w:r>
          <w:rPr>
            <w:rFonts w:ascii="Calibri" w:hAnsi="Calibri"/>
            <w:color w:val="0070C0"/>
          </w:rPr>
          <w:t xml:space="preserve">IALA ENG Committee input document </w:t>
        </w:r>
      </w:ins>
      <w:ins w:id="387" w:author="Aivar" w:date="2016-04-13T12:46:00Z">
        <w:r w:rsidRPr="00FA2118">
          <w:rPr>
            <w:rFonts w:ascii="Calibri" w:hAnsi="Calibri"/>
          </w:rPr>
          <w:t>ENG4-</w:t>
        </w:r>
        <w:r>
          <w:rPr>
            <w:rFonts w:ascii="Calibri" w:hAnsi="Calibri"/>
          </w:rPr>
          <w:t xml:space="preserve">9.20 </w:t>
        </w:r>
      </w:ins>
      <w:ins w:id="388" w:author="Aivar" w:date="2016-04-13T12:47:00Z">
        <w:r>
          <w:rPr>
            <w:rFonts w:ascii="Calibri" w:hAnsi="Calibri"/>
          </w:rPr>
          <w:t xml:space="preserve">by </w:t>
        </w:r>
        <w:r w:rsidRPr="00FA2118">
          <w:rPr>
            <w:rFonts w:ascii="Calibri" w:hAnsi="Calibri"/>
          </w:rPr>
          <w:t>Sigge Gustafsson / SMA</w:t>
        </w:r>
        <w:r>
          <w:rPr>
            <w:rFonts w:ascii="Calibri" w:hAnsi="Calibri"/>
          </w:rPr>
          <w:t>.</w:t>
        </w:r>
      </w:ins>
    </w:p>
    <w:p w14:paraId="02B2200A" w14:textId="77777777" w:rsidR="00AE572E" w:rsidRPr="008F15D7" w:rsidRDefault="00AE572E" w:rsidP="000F32B9">
      <w:pPr>
        <w:jc w:val="both"/>
      </w:pPr>
    </w:p>
    <w:p w14:paraId="0683BFEE" w14:textId="77777777" w:rsidR="00AE572E" w:rsidRPr="008F15D7" w:rsidRDefault="00AE572E" w:rsidP="000F32B9">
      <w:pPr>
        <w:pStyle w:val="Annex"/>
        <w:keepNext w:val="0"/>
        <w:numPr>
          <w:ilvl w:val="0"/>
          <w:numId w:val="2"/>
        </w:numPr>
        <w:tabs>
          <w:tab w:val="clear" w:pos="1701"/>
          <w:tab w:val="left" w:pos="1418"/>
        </w:tabs>
        <w:spacing w:before="0"/>
        <w:ind w:left="1418" w:hanging="1418"/>
        <w:outlineLvl w:val="9"/>
      </w:pPr>
      <w:r w:rsidRPr="008F15D7">
        <w:br w:type="page"/>
      </w:r>
      <w:bookmarkStart w:id="389" w:name="_Toc225431745"/>
      <w:bookmarkStart w:id="390" w:name="_Toc225489891"/>
      <w:bookmarkStart w:id="391" w:name="_Ref225490325"/>
      <w:bookmarkStart w:id="392" w:name="_Toc435579113"/>
      <w:bookmarkStart w:id="393" w:name="_Toc435579947"/>
      <w:bookmarkStart w:id="394" w:name="_Toc435603757"/>
      <w:bookmarkStart w:id="395" w:name="_Toc481844808"/>
      <w:r w:rsidRPr="008F15D7">
        <w:lastRenderedPageBreak/>
        <w:t>Summary of Responses to Ambient Light Level Questionnaire 2003</w:t>
      </w:r>
      <w:bookmarkEnd w:id="389"/>
      <w:bookmarkEnd w:id="390"/>
      <w:bookmarkEnd w:id="391"/>
      <w:bookmarkEnd w:id="392"/>
      <w:bookmarkEnd w:id="393"/>
      <w:bookmarkEnd w:id="394"/>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620"/>
        <w:gridCol w:w="3780"/>
        <w:gridCol w:w="3060"/>
      </w:tblGrid>
      <w:tr w:rsidR="00AE572E" w:rsidRPr="008F15D7" w14:paraId="0B4F0E2A" w14:textId="77777777" w:rsidTr="00F15F15">
        <w:trPr>
          <w:trHeight w:val="263"/>
        </w:trPr>
        <w:tc>
          <w:tcPr>
            <w:tcW w:w="648" w:type="dxa"/>
          </w:tcPr>
          <w:p w14:paraId="0766CBF5" w14:textId="77777777" w:rsidR="00AE572E" w:rsidRPr="008F15D7" w:rsidRDefault="00AE572E" w:rsidP="000F32B9">
            <w:pPr>
              <w:jc w:val="both"/>
              <w:rPr>
                <w:b/>
              </w:rPr>
            </w:pPr>
          </w:p>
        </w:tc>
        <w:tc>
          <w:tcPr>
            <w:tcW w:w="1620" w:type="dxa"/>
          </w:tcPr>
          <w:p w14:paraId="0DAB2CD8" w14:textId="77777777" w:rsidR="00AE572E" w:rsidRPr="008F15D7" w:rsidRDefault="00AE572E" w:rsidP="000F32B9">
            <w:pPr>
              <w:jc w:val="both"/>
              <w:rPr>
                <w:b/>
              </w:rPr>
            </w:pPr>
            <w:r w:rsidRPr="008F15D7">
              <w:rPr>
                <w:b/>
              </w:rPr>
              <w:t>Question</w:t>
            </w:r>
          </w:p>
        </w:tc>
        <w:tc>
          <w:tcPr>
            <w:tcW w:w="3780" w:type="dxa"/>
          </w:tcPr>
          <w:p w14:paraId="7AE4238C" w14:textId="77777777" w:rsidR="00AE572E" w:rsidRPr="008F15D7" w:rsidRDefault="00AE572E" w:rsidP="000F32B9">
            <w:pPr>
              <w:jc w:val="both"/>
              <w:rPr>
                <w:b/>
              </w:rPr>
            </w:pPr>
            <w:r w:rsidRPr="008F15D7">
              <w:rPr>
                <w:b/>
              </w:rPr>
              <w:t>Comments (Lighthouse)</w:t>
            </w:r>
          </w:p>
        </w:tc>
        <w:tc>
          <w:tcPr>
            <w:tcW w:w="3060" w:type="dxa"/>
          </w:tcPr>
          <w:p w14:paraId="1D34BD4E" w14:textId="77777777" w:rsidR="00AE572E" w:rsidRPr="008F15D7" w:rsidRDefault="00AE572E" w:rsidP="000F32B9">
            <w:pPr>
              <w:jc w:val="both"/>
              <w:rPr>
                <w:b/>
              </w:rPr>
            </w:pPr>
            <w:r w:rsidRPr="008F15D7">
              <w:rPr>
                <w:b/>
              </w:rPr>
              <w:t>Comments (Buoy)</w:t>
            </w:r>
          </w:p>
        </w:tc>
      </w:tr>
      <w:tr w:rsidR="00AE572E" w:rsidRPr="008F15D7" w14:paraId="07C0BBA7" w14:textId="77777777" w:rsidTr="00F15F15">
        <w:tc>
          <w:tcPr>
            <w:tcW w:w="648" w:type="dxa"/>
          </w:tcPr>
          <w:p w14:paraId="72DF16E7" w14:textId="77777777" w:rsidR="00AE572E" w:rsidRPr="008F15D7" w:rsidRDefault="00AE572E" w:rsidP="000F32B9">
            <w:pPr>
              <w:jc w:val="both"/>
              <w:rPr>
                <w:sz w:val="16"/>
                <w:szCs w:val="16"/>
              </w:rPr>
            </w:pPr>
            <w:r w:rsidRPr="008F15D7">
              <w:rPr>
                <w:sz w:val="16"/>
                <w:szCs w:val="16"/>
              </w:rPr>
              <w:t>1</w:t>
            </w:r>
          </w:p>
        </w:tc>
        <w:tc>
          <w:tcPr>
            <w:tcW w:w="1620" w:type="dxa"/>
          </w:tcPr>
          <w:p w14:paraId="737E9E37" w14:textId="77777777" w:rsidR="00AE572E" w:rsidRPr="008F15D7" w:rsidRDefault="00AE572E" w:rsidP="000F32B9">
            <w:pPr>
              <w:jc w:val="both"/>
              <w:rPr>
                <w:sz w:val="16"/>
                <w:szCs w:val="16"/>
              </w:rPr>
            </w:pPr>
            <w:r w:rsidRPr="008F15D7">
              <w:rPr>
                <w:sz w:val="16"/>
                <w:szCs w:val="16"/>
              </w:rPr>
              <w:t>Does your organisation have standards/policy for switching of light levels of AtoN’s?</w:t>
            </w:r>
          </w:p>
        </w:tc>
        <w:tc>
          <w:tcPr>
            <w:tcW w:w="3780" w:type="dxa"/>
          </w:tcPr>
          <w:p w14:paraId="5B889F63" w14:textId="77777777" w:rsidR="00AE572E" w:rsidRPr="008F15D7" w:rsidRDefault="00AE572E" w:rsidP="000F32B9">
            <w:pPr>
              <w:jc w:val="both"/>
              <w:rPr>
                <w:sz w:val="16"/>
                <w:szCs w:val="16"/>
              </w:rPr>
            </w:pPr>
            <w:r w:rsidRPr="008F15D7">
              <w:rPr>
                <w:sz w:val="16"/>
                <w:szCs w:val="16"/>
              </w:rPr>
              <w:t xml:space="preserve">NO = 1, YES = 4 </w:t>
            </w:r>
          </w:p>
          <w:p w14:paraId="2357791A" w14:textId="77777777" w:rsidR="00AE572E" w:rsidRPr="008F15D7" w:rsidRDefault="00AE572E" w:rsidP="000F32B9">
            <w:pPr>
              <w:jc w:val="both"/>
              <w:rPr>
                <w:sz w:val="16"/>
                <w:szCs w:val="16"/>
              </w:rPr>
            </w:pPr>
            <w:r w:rsidRPr="008F15D7">
              <w:rPr>
                <w:sz w:val="16"/>
                <w:szCs w:val="16"/>
              </w:rPr>
              <w:t>“ON switching level is set”</w:t>
            </w:r>
          </w:p>
          <w:p w14:paraId="6DCD8FA4" w14:textId="77777777" w:rsidR="00AE572E" w:rsidRPr="008F15D7" w:rsidRDefault="00AE572E" w:rsidP="000F32B9">
            <w:pPr>
              <w:jc w:val="both"/>
              <w:rPr>
                <w:sz w:val="16"/>
                <w:szCs w:val="16"/>
              </w:rPr>
            </w:pPr>
            <w:r w:rsidRPr="008F15D7">
              <w:rPr>
                <w:sz w:val="16"/>
                <w:szCs w:val="16"/>
              </w:rPr>
              <w:t xml:space="preserve">“We depend upon lantern suppliers standard for their equipment and is normally one hour before dark and one hour after dawn” </w:t>
            </w:r>
          </w:p>
          <w:p w14:paraId="020C8570" w14:textId="77777777" w:rsidR="00AE572E" w:rsidRPr="008F15D7" w:rsidRDefault="00AE572E" w:rsidP="000F32B9">
            <w:pPr>
              <w:jc w:val="both"/>
              <w:rPr>
                <w:sz w:val="16"/>
                <w:szCs w:val="16"/>
              </w:rPr>
            </w:pPr>
            <w:r w:rsidRPr="008F15D7">
              <w:rPr>
                <w:sz w:val="16"/>
                <w:szCs w:val="16"/>
              </w:rPr>
              <w:t>“There are no switching sensors in lighthouses”</w:t>
            </w:r>
          </w:p>
        </w:tc>
        <w:tc>
          <w:tcPr>
            <w:tcW w:w="3060" w:type="dxa"/>
          </w:tcPr>
          <w:p w14:paraId="3567BABB" w14:textId="77777777" w:rsidR="00AE572E" w:rsidRPr="008F15D7" w:rsidRDefault="00AE572E" w:rsidP="000F32B9">
            <w:pPr>
              <w:jc w:val="both"/>
              <w:rPr>
                <w:sz w:val="16"/>
                <w:szCs w:val="16"/>
              </w:rPr>
            </w:pPr>
            <w:r w:rsidRPr="008F15D7">
              <w:rPr>
                <w:sz w:val="16"/>
                <w:szCs w:val="16"/>
              </w:rPr>
              <w:t>NO = 1, YES = 5</w:t>
            </w:r>
          </w:p>
          <w:p w14:paraId="677375BE" w14:textId="77777777" w:rsidR="00AE572E" w:rsidRPr="008F15D7" w:rsidRDefault="00AE572E" w:rsidP="000F32B9">
            <w:pPr>
              <w:jc w:val="both"/>
              <w:rPr>
                <w:sz w:val="16"/>
                <w:szCs w:val="16"/>
              </w:rPr>
            </w:pPr>
            <w:r w:rsidRPr="008F15D7">
              <w:rPr>
                <w:sz w:val="16"/>
                <w:szCs w:val="16"/>
              </w:rPr>
              <w:t>“ON switching level is set”</w:t>
            </w:r>
          </w:p>
          <w:p w14:paraId="5378FAC0" w14:textId="77777777" w:rsidR="00AE572E" w:rsidRPr="008F15D7" w:rsidRDefault="00AE572E" w:rsidP="000F32B9">
            <w:pPr>
              <w:jc w:val="both"/>
              <w:rPr>
                <w:sz w:val="16"/>
                <w:szCs w:val="16"/>
              </w:rPr>
            </w:pPr>
            <w:r w:rsidRPr="008F15D7">
              <w:rPr>
                <w:sz w:val="16"/>
                <w:szCs w:val="16"/>
              </w:rPr>
              <w:t>“as supplied by lantern manufacturer”</w:t>
            </w:r>
          </w:p>
          <w:p w14:paraId="633873D6" w14:textId="77777777" w:rsidR="00AE572E" w:rsidRPr="008F15D7" w:rsidRDefault="00AE572E" w:rsidP="000F32B9">
            <w:pPr>
              <w:jc w:val="both"/>
              <w:rPr>
                <w:sz w:val="16"/>
                <w:szCs w:val="16"/>
              </w:rPr>
            </w:pPr>
            <w:r w:rsidRPr="008F15D7">
              <w:rPr>
                <w:sz w:val="16"/>
                <w:szCs w:val="16"/>
              </w:rPr>
              <w:t>“We depend upon lantern suppliers standard for their equipment and is normally one hour before dark and one hour after dawn”</w:t>
            </w:r>
          </w:p>
        </w:tc>
      </w:tr>
      <w:tr w:rsidR="00AE572E" w:rsidRPr="008F15D7" w14:paraId="1D3BC561" w14:textId="77777777" w:rsidTr="00F15F15">
        <w:tc>
          <w:tcPr>
            <w:tcW w:w="648" w:type="dxa"/>
          </w:tcPr>
          <w:p w14:paraId="07EBA028" w14:textId="77777777" w:rsidR="00AE572E" w:rsidRPr="008F15D7" w:rsidRDefault="00AE572E" w:rsidP="000F32B9">
            <w:pPr>
              <w:jc w:val="both"/>
              <w:rPr>
                <w:sz w:val="16"/>
                <w:szCs w:val="16"/>
              </w:rPr>
            </w:pPr>
            <w:r w:rsidRPr="008F15D7">
              <w:rPr>
                <w:sz w:val="16"/>
                <w:szCs w:val="16"/>
              </w:rPr>
              <w:t>2</w:t>
            </w:r>
          </w:p>
        </w:tc>
        <w:tc>
          <w:tcPr>
            <w:tcW w:w="1620" w:type="dxa"/>
          </w:tcPr>
          <w:p w14:paraId="756BD1A1" w14:textId="77777777" w:rsidR="00AE572E" w:rsidRPr="008F15D7" w:rsidRDefault="00AE572E" w:rsidP="000F32B9">
            <w:pPr>
              <w:jc w:val="both"/>
              <w:rPr>
                <w:sz w:val="16"/>
                <w:szCs w:val="16"/>
              </w:rPr>
            </w:pPr>
            <w:r w:rsidRPr="008F15D7">
              <w:rPr>
                <w:sz w:val="16"/>
                <w:szCs w:val="16"/>
              </w:rPr>
              <w:t>ON switching level (lux)?</w:t>
            </w:r>
          </w:p>
        </w:tc>
        <w:tc>
          <w:tcPr>
            <w:tcW w:w="3780" w:type="dxa"/>
          </w:tcPr>
          <w:p w14:paraId="4456090C" w14:textId="77777777" w:rsidR="00AE572E" w:rsidRPr="008F15D7" w:rsidRDefault="00AE572E" w:rsidP="000F32B9">
            <w:pPr>
              <w:jc w:val="both"/>
              <w:rPr>
                <w:sz w:val="16"/>
                <w:szCs w:val="16"/>
              </w:rPr>
            </w:pPr>
            <w:r w:rsidRPr="008F15D7">
              <w:rPr>
                <w:sz w:val="16"/>
                <w:szCs w:val="16"/>
              </w:rPr>
              <w:t>20, 50, 100, 100, 50-100</w:t>
            </w:r>
          </w:p>
          <w:p w14:paraId="33A5D911" w14:textId="77777777" w:rsidR="00AE572E" w:rsidRPr="008F15D7" w:rsidRDefault="00AE572E" w:rsidP="000F32B9">
            <w:pPr>
              <w:jc w:val="both"/>
              <w:rPr>
                <w:sz w:val="16"/>
                <w:szCs w:val="16"/>
              </w:rPr>
            </w:pPr>
            <w:r w:rsidRPr="008F15D7">
              <w:rPr>
                <w:sz w:val="16"/>
                <w:szCs w:val="16"/>
              </w:rPr>
              <w:t xml:space="preserve">“Depends on the sunset. Light switches ON one hour before sunset in the city of </w:t>
            </w:r>
            <w:smartTag w:uri="urn:schemas-microsoft-com:office:smarttags" w:element="place">
              <w:smartTag w:uri="urn:schemas-microsoft-com:office:smarttags" w:element="City">
                <w:r w:rsidRPr="008F15D7">
                  <w:rPr>
                    <w:sz w:val="16"/>
                    <w:szCs w:val="16"/>
                  </w:rPr>
                  <w:t>Cuxhaven</w:t>
                </w:r>
              </w:smartTag>
            </w:smartTag>
            <w:r w:rsidRPr="008F15D7">
              <w:rPr>
                <w:sz w:val="16"/>
                <w:szCs w:val="16"/>
              </w:rPr>
              <w:t>.”</w:t>
            </w:r>
          </w:p>
        </w:tc>
        <w:tc>
          <w:tcPr>
            <w:tcW w:w="3060" w:type="dxa"/>
          </w:tcPr>
          <w:p w14:paraId="7C85347E" w14:textId="77777777" w:rsidR="00AE572E" w:rsidRPr="008F15D7" w:rsidRDefault="00AE572E" w:rsidP="000F32B9">
            <w:pPr>
              <w:jc w:val="both"/>
              <w:rPr>
                <w:sz w:val="16"/>
                <w:szCs w:val="16"/>
              </w:rPr>
            </w:pPr>
            <w:r w:rsidRPr="008F15D7">
              <w:rPr>
                <w:sz w:val="16"/>
                <w:szCs w:val="16"/>
              </w:rPr>
              <w:t>15,  20, 50-00, 100, 100, 100, 200</w:t>
            </w:r>
          </w:p>
        </w:tc>
      </w:tr>
      <w:tr w:rsidR="00AE572E" w:rsidRPr="008F15D7" w14:paraId="5B86E9AF" w14:textId="77777777" w:rsidTr="00F15F15">
        <w:tc>
          <w:tcPr>
            <w:tcW w:w="648" w:type="dxa"/>
          </w:tcPr>
          <w:p w14:paraId="190FDA9B" w14:textId="77777777" w:rsidR="00AE572E" w:rsidRPr="008F15D7" w:rsidRDefault="00AE572E" w:rsidP="000F32B9">
            <w:pPr>
              <w:jc w:val="both"/>
              <w:rPr>
                <w:sz w:val="16"/>
                <w:szCs w:val="16"/>
              </w:rPr>
            </w:pPr>
            <w:r w:rsidRPr="008F15D7">
              <w:rPr>
                <w:sz w:val="16"/>
                <w:szCs w:val="16"/>
              </w:rPr>
              <w:t>3</w:t>
            </w:r>
          </w:p>
        </w:tc>
        <w:tc>
          <w:tcPr>
            <w:tcW w:w="1620" w:type="dxa"/>
          </w:tcPr>
          <w:p w14:paraId="104220E9" w14:textId="77777777" w:rsidR="00AE572E" w:rsidRPr="008F15D7" w:rsidRDefault="00AE572E" w:rsidP="000F32B9">
            <w:pPr>
              <w:jc w:val="both"/>
              <w:rPr>
                <w:sz w:val="16"/>
                <w:szCs w:val="16"/>
              </w:rPr>
            </w:pPr>
            <w:r w:rsidRPr="008F15D7">
              <w:rPr>
                <w:sz w:val="16"/>
                <w:szCs w:val="16"/>
              </w:rPr>
              <w:t>OFF switching level (lux)?</w:t>
            </w:r>
          </w:p>
        </w:tc>
        <w:tc>
          <w:tcPr>
            <w:tcW w:w="3780" w:type="dxa"/>
          </w:tcPr>
          <w:p w14:paraId="53F551C0" w14:textId="77777777" w:rsidR="00AE572E" w:rsidRPr="008F15D7" w:rsidRDefault="00AE572E" w:rsidP="000F32B9">
            <w:pPr>
              <w:jc w:val="both"/>
              <w:rPr>
                <w:sz w:val="16"/>
                <w:szCs w:val="16"/>
              </w:rPr>
            </w:pPr>
            <w:r w:rsidRPr="008F15D7">
              <w:rPr>
                <w:sz w:val="16"/>
                <w:szCs w:val="16"/>
              </w:rPr>
              <w:t>40, 100, close to 100, 150, 200</w:t>
            </w:r>
          </w:p>
          <w:p w14:paraId="054E1B0E" w14:textId="77777777" w:rsidR="00AE572E" w:rsidRPr="008F15D7" w:rsidRDefault="00AE572E" w:rsidP="000F32B9">
            <w:pPr>
              <w:jc w:val="both"/>
              <w:rPr>
                <w:sz w:val="16"/>
                <w:szCs w:val="16"/>
              </w:rPr>
            </w:pPr>
            <w:r w:rsidRPr="008F15D7">
              <w:rPr>
                <w:sz w:val="16"/>
                <w:szCs w:val="16"/>
              </w:rPr>
              <w:t xml:space="preserve">“Depends on the sunset. Light switches ON one hour before sunset in the city of </w:t>
            </w:r>
            <w:smartTag w:uri="urn:schemas-microsoft-com:office:smarttags" w:element="place">
              <w:smartTag w:uri="urn:schemas-microsoft-com:office:smarttags" w:element="City">
                <w:r w:rsidRPr="008F15D7">
                  <w:rPr>
                    <w:sz w:val="16"/>
                    <w:szCs w:val="16"/>
                  </w:rPr>
                  <w:t>Cuxhaven</w:t>
                </w:r>
              </w:smartTag>
            </w:smartTag>
            <w:r w:rsidRPr="008F15D7">
              <w:rPr>
                <w:sz w:val="16"/>
                <w:szCs w:val="16"/>
              </w:rPr>
              <w:t>.”</w:t>
            </w:r>
          </w:p>
        </w:tc>
        <w:tc>
          <w:tcPr>
            <w:tcW w:w="3060" w:type="dxa"/>
          </w:tcPr>
          <w:p w14:paraId="20709592" w14:textId="77777777" w:rsidR="00AE572E" w:rsidRPr="008F15D7" w:rsidRDefault="00AE572E" w:rsidP="000F32B9">
            <w:pPr>
              <w:jc w:val="both"/>
              <w:rPr>
                <w:sz w:val="16"/>
                <w:szCs w:val="16"/>
              </w:rPr>
            </w:pPr>
            <w:r w:rsidRPr="008F15D7">
              <w:rPr>
                <w:sz w:val="16"/>
                <w:szCs w:val="16"/>
              </w:rPr>
              <w:t>40, 60, 100, 100-150, 150, 200, 200</w:t>
            </w:r>
          </w:p>
          <w:p w14:paraId="1A26BF55" w14:textId="77777777" w:rsidR="00AE572E" w:rsidRPr="008F15D7" w:rsidRDefault="00AE572E" w:rsidP="000F32B9">
            <w:pPr>
              <w:jc w:val="both"/>
              <w:rPr>
                <w:sz w:val="16"/>
                <w:szCs w:val="16"/>
              </w:rPr>
            </w:pPr>
          </w:p>
        </w:tc>
      </w:tr>
      <w:tr w:rsidR="00AE572E" w:rsidRPr="008F15D7" w14:paraId="3BD65007" w14:textId="77777777" w:rsidTr="00F15F15">
        <w:tc>
          <w:tcPr>
            <w:tcW w:w="648" w:type="dxa"/>
          </w:tcPr>
          <w:p w14:paraId="61BFB531" w14:textId="77777777" w:rsidR="00AE572E" w:rsidRPr="008F15D7" w:rsidRDefault="00AE572E" w:rsidP="000F32B9">
            <w:pPr>
              <w:jc w:val="both"/>
              <w:rPr>
                <w:sz w:val="16"/>
                <w:szCs w:val="16"/>
              </w:rPr>
            </w:pPr>
            <w:r w:rsidRPr="008F15D7">
              <w:rPr>
                <w:sz w:val="16"/>
                <w:szCs w:val="16"/>
              </w:rPr>
              <w:t>4</w:t>
            </w:r>
          </w:p>
        </w:tc>
        <w:tc>
          <w:tcPr>
            <w:tcW w:w="1620" w:type="dxa"/>
          </w:tcPr>
          <w:p w14:paraId="1296F1BE" w14:textId="77777777" w:rsidR="00AE572E" w:rsidRPr="008F15D7" w:rsidRDefault="00AE572E" w:rsidP="000F32B9">
            <w:pPr>
              <w:jc w:val="both"/>
              <w:rPr>
                <w:sz w:val="16"/>
                <w:szCs w:val="16"/>
              </w:rPr>
            </w:pPr>
            <w:r w:rsidRPr="008F15D7">
              <w:rPr>
                <w:sz w:val="16"/>
                <w:szCs w:val="16"/>
              </w:rPr>
              <w:t>Acceptable tolerance levels?</w:t>
            </w:r>
          </w:p>
        </w:tc>
        <w:tc>
          <w:tcPr>
            <w:tcW w:w="3780" w:type="dxa"/>
          </w:tcPr>
          <w:p w14:paraId="43C4D0CD" w14:textId="77777777" w:rsidR="00AE572E" w:rsidRPr="008F15D7" w:rsidRDefault="00AE572E" w:rsidP="000F32B9">
            <w:pPr>
              <w:jc w:val="both"/>
              <w:rPr>
                <w:sz w:val="16"/>
                <w:szCs w:val="16"/>
              </w:rPr>
            </w:pPr>
            <w:r w:rsidRPr="008F15D7">
              <w:rPr>
                <w:sz w:val="16"/>
                <w:szCs w:val="16"/>
              </w:rPr>
              <w:t>+30 and -0,</w:t>
            </w:r>
          </w:p>
          <w:p w14:paraId="708B2CF3" w14:textId="77777777" w:rsidR="00AE572E" w:rsidRPr="008F15D7" w:rsidRDefault="00AE572E" w:rsidP="000F32B9">
            <w:pPr>
              <w:jc w:val="both"/>
              <w:rPr>
                <w:sz w:val="16"/>
                <w:szCs w:val="16"/>
              </w:rPr>
            </w:pPr>
            <w:r w:rsidRPr="008F15D7">
              <w:rPr>
                <w:sz w:val="16"/>
                <w:szCs w:val="16"/>
              </w:rPr>
              <w:t>ON 10-40 and OFF 10-60,</w:t>
            </w:r>
          </w:p>
          <w:p w14:paraId="2648565F" w14:textId="77777777" w:rsidR="00AE572E" w:rsidRPr="008F15D7" w:rsidRDefault="00AE572E" w:rsidP="000F32B9">
            <w:pPr>
              <w:jc w:val="both"/>
              <w:rPr>
                <w:sz w:val="16"/>
                <w:szCs w:val="16"/>
              </w:rPr>
            </w:pPr>
            <w:r w:rsidRPr="008F15D7">
              <w:rPr>
                <w:sz w:val="16"/>
                <w:szCs w:val="16"/>
              </w:rPr>
              <w:t>Varies from 70-350</w:t>
            </w:r>
          </w:p>
          <w:p w14:paraId="40264A29" w14:textId="77777777" w:rsidR="00AE572E" w:rsidRPr="008F15D7" w:rsidRDefault="00AE572E" w:rsidP="000F32B9">
            <w:pPr>
              <w:jc w:val="both"/>
              <w:rPr>
                <w:sz w:val="16"/>
                <w:szCs w:val="16"/>
              </w:rPr>
            </w:pPr>
            <w:r w:rsidRPr="008F15D7">
              <w:rPr>
                <w:sz w:val="16"/>
                <w:szCs w:val="16"/>
              </w:rPr>
              <w:t>“Switching levels are field adjusted according to amount of trees and other obstructions around AtoN to have AtoN switch on and off times approximately equal between AtoN’s. Adjustment is especially important and difficult on leading lines because lights should switch on and off simultaneously.”</w:t>
            </w:r>
          </w:p>
        </w:tc>
        <w:tc>
          <w:tcPr>
            <w:tcW w:w="3060" w:type="dxa"/>
          </w:tcPr>
          <w:p w14:paraId="17F7E3F5" w14:textId="77777777" w:rsidR="00AE572E" w:rsidRPr="008F15D7" w:rsidRDefault="00AE572E" w:rsidP="000F32B9">
            <w:pPr>
              <w:jc w:val="both"/>
              <w:rPr>
                <w:sz w:val="16"/>
                <w:szCs w:val="16"/>
              </w:rPr>
            </w:pPr>
            <w:r w:rsidRPr="008F15D7">
              <w:rPr>
                <w:sz w:val="16"/>
                <w:szCs w:val="16"/>
              </w:rPr>
              <w:t>±20</w:t>
            </w:r>
          </w:p>
          <w:p w14:paraId="1BF0F869" w14:textId="77777777" w:rsidR="00AE572E" w:rsidRPr="008F15D7" w:rsidRDefault="00AE572E" w:rsidP="000F32B9">
            <w:pPr>
              <w:jc w:val="both"/>
              <w:rPr>
                <w:sz w:val="16"/>
                <w:szCs w:val="16"/>
              </w:rPr>
            </w:pPr>
            <w:r w:rsidRPr="008F15D7">
              <w:rPr>
                <w:sz w:val="16"/>
                <w:szCs w:val="16"/>
              </w:rPr>
              <w:t>10%</w:t>
            </w:r>
          </w:p>
          <w:p w14:paraId="067695C9" w14:textId="77777777" w:rsidR="00AE572E" w:rsidRPr="008F15D7" w:rsidRDefault="00AE572E" w:rsidP="000F32B9">
            <w:pPr>
              <w:jc w:val="both"/>
              <w:rPr>
                <w:sz w:val="16"/>
                <w:szCs w:val="16"/>
              </w:rPr>
            </w:pPr>
            <w:r w:rsidRPr="008F15D7">
              <w:rPr>
                <w:sz w:val="16"/>
                <w:szCs w:val="16"/>
              </w:rPr>
              <w:t>ON 10-40 and OFF 10-60</w:t>
            </w:r>
          </w:p>
          <w:p w14:paraId="0E5CF7FF" w14:textId="77777777" w:rsidR="00AE572E" w:rsidRPr="008F15D7" w:rsidRDefault="00AE572E" w:rsidP="000F32B9">
            <w:pPr>
              <w:jc w:val="both"/>
              <w:rPr>
                <w:sz w:val="16"/>
                <w:szCs w:val="16"/>
              </w:rPr>
            </w:pPr>
            <w:r w:rsidRPr="008F15D7">
              <w:rPr>
                <w:sz w:val="16"/>
                <w:szCs w:val="16"/>
              </w:rPr>
              <w:t>Varies from 70-350</w:t>
            </w:r>
          </w:p>
          <w:p w14:paraId="1FA2990D" w14:textId="77777777" w:rsidR="00AE572E" w:rsidRPr="008F15D7" w:rsidRDefault="00AE572E" w:rsidP="000F32B9">
            <w:pPr>
              <w:jc w:val="both"/>
              <w:rPr>
                <w:sz w:val="16"/>
                <w:szCs w:val="16"/>
              </w:rPr>
            </w:pPr>
            <w:r w:rsidRPr="008F15D7">
              <w:rPr>
                <w:sz w:val="16"/>
                <w:szCs w:val="16"/>
              </w:rPr>
              <w:t>Not defined</w:t>
            </w:r>
          </w:p>
        </w:tc>
      </w:tr>
      <w:tr w:rsidR="00AE572E" w:rsidRPr="008F15D7" w14:paraId="264D8E37" w14:textId="77777777" w:rsidTr="00F15F15">
        <w:tc>
          <w:tcPr>
            <w:tcW w:w="648" w:type="dxa"/>
          </w:tcPr>
          <w:p w14:paraId="27C90140" w14:textId="77777777" w:rsidR="00AE572E" w:rsidRPr="008F15D7" w:rsidRDefault="00AE572E" w:rsidP="000F32B9">
            <w:pPr>
              <w:jc w:val="both"/>
              <w:rPr>
                <w:sz w:val="16"/>
                <w:szCs w:val="16"/>
              </w:rPr>
            </w:pPr>
            <w:r w:rsidRPr="008F15D7">
              <w:rPr>
                <w:sz w:val="16"/>
                <w:szCs w:val="16"/>
              </w:rPr>
              <w:t>5</w:t>
            </w:r>
          </w:p>
        </w:tc>
        <w:tc>
          <w:tcPr>
            <w:tcW w:w="1620" w:type="dxa"/>
          </w:tcPr>
          <w:p w14:paraId="6541AC85" w14:textId="77777777" w:rsidR="00AE572E" w:rsidRPr="008F15D7" w:rsidRDefault="00AE572E" w:rsidP="000F32B9">
            <w:pPr>
              <w:jc w:val="both"/>
              <w:rPr>
                <w:sz w:val="16"/>
                <w:szCs w:val="16"/>
              </w:rPr>
            </w:pPr>
            <w:r w:rsidRPr="008F15D7">
              <w:rPr>
                <w:sz w:val="16"/>
                <w:szCs w:val="16"/>
              </w:rPr>
              <w:t>Is there a switching time delay?</w:t>
            </w:r>
          </w:p>
        </w:tc>
        <w:tc>
          <w:tcPr>
            <w:tcW w:w="3780" w:type="dxa"/>
          </w:tcPr>
          <w:p w14:paraId="238453F8" w14:textId="77777777" w:rsidR="00AE572E" w:rsidRPr="008F15D7" w:rsidRDefault="00AE572E" w:rsidP="000F32B9">
            <w:pPr>
              <w:jc w:val="both"/>
              <w:rPr>
                <w:sz w:val="16"/>
                <w:szCs w:val="16"/>
              </w:rPr>
            </w:pPr>
            <w:r w:rsidRPr="008F15D7">
              <w:rPr>
                <w:sz w:val="16"/>
                <w:szCs w:val="16"/>
              </w:rPr>
              <w:t>NO = 2</w:t>
            </w:r>
          </w:p>
          <w:p w14:paraId="269608EB" w14:textId="77777777" w:rsidR="00AE572E" w:rsidRPr="008F15D7" w:rsidRDefault="00AE572E" w:rsidP="000F32B9">
            <w:pPr>
              <w:jc w:val="both"/>
              <w:rPr>
                <w:sz w:val="16"/>
                <w:szCs w:val="16"/>
              </w:rPr>
            </w:pPr>
            <w:r w:rsidRPr="008F15D7">
              <w:rPr>
                <w:sz w:val="16"/>
                <w:szCs w:val="16"/>
              </w:rPr>
              <w:t>YES = 4</w:t>
            </w:r>
          </w:p>
        </w:tc>
        <w:tc>
          <w:tcPr>
            <w:tcW w:w="3060" w:type="dxa"/>
          </w:tcPr>
          <w:p w14:paraId="64E0DF35" w14:textId="77777777" w:rsidR="00AE572E" w:rsidRPr="008F15D7" w:rsidRDefault="00AE572E" w:rsidP="000F32B9">
            <w:pPr>
              <w:jc w:val="both"/>
              <w:rPr>
                <w:sz w:val="16"/>
                <w:szCs w:val="16"/>
              </w:rPr>
            </w:pPr>
            <w:r w:rsidRPr="008F15D7">
              <w:rPr>
                <w:sz w:val="16"/>
                <w:szCs w:val="16"/>
              </w:rPr>
              <w:t>NO = 2</w:t>
            </w:r>
          </w:p>
          <w:p w14:paraId="21DFEB2B" w14:textId="77777777" w:rsidR="00AE572E" w:rsidRPr="008F15D7" w:rsidRDefault="00AE572E" w:rsidP="000F32B9">
            <w:pPr>
              <w:jc w:val="both"/>
              <w:rPr>
                <w:sz w:val="16"/>
                <w:szCs w:val="16"/>
              </w:rPr>
            </w:pPr>
            <w:r w:rsidRPr="008F15D7">
              <w:rPr>
                <w:sz w:val="16"/>
                <w:szCs w:val="16"/>
              </w:rPr>
              <w:t>YES = 6</w:t>
            </w:r>
          </w:p>
        </w:tc>
      </w:tr>
      <w:tr w:rsidR="00AE572E" w:rsidRPr="008F15D7" w14:paraId="59AD535B" w14:textId="77777777" w:rsidTr="00F15F15">
        <w:tc>
          <w:tcPr>
            <w:tcW w:w="648" w:type="dxa"/>
          </w:tcPr>
          <w:p w14:paraId="0855934C" w14:textId="77777777" w:rsidR="00AE572E" w:rsidRPr="008F15D7" w:rsidRDefault="00AE572E" w:rsidP="000F32B9">
            <w:pPr>
              <w:jc w:val="both"/>
              <w:rPr>
                <w:sz w:val="16"/>
                <w:szCs w:val="16"/>
              </w:rPr>
            </w:pPr>
            <w:r w:rsidRPr="008F15D7">
              <w:rPr>
                <w:sz w:val="16"/>
                <w:szCs w:val="16"/>
              </w:rPr>
              <w:t>6.1</w:t>
            </w:r>
          </w:p>
        </w:tc>
        <w:tc>
          <w:tcPr>
            <w:tcW w:w="1620" w:type="dxa"/>
          </w:tcPr>
          <w:p w14:paraId="560090BE" w14:textId="77777777" w:rsidR="00AE572E" w:rsidRPr="008F15D7" w:rsidRDefault="00AE572E" w:rsidP="000F32B9">
            <w:pPr>
              <w:jc w:val="both"/>
              <w:rPr>
                <w:sz w:val="16"/>
                <w:szCs w:val="16"/>
              </w:rPr>
            </w:pPr>
            <w:r w:rsidRPr="008F15D7">
              <w:rPr>
                <w:sz w:val="16"/>
                <w:szCs w:val="16"/>
              </w:rPr>
              <w:t>Switching delay time?</w:t>
            </w:r>
          </w:p>
        </w:tc>
        <w:tc>
          <w:tcPr>
            <w:tcW w:w="3780" w:type="dxa"/>
          </w:tcPr>
          <w:p w14:paraId="6EBDA376" w14:textId="77777777" w:rsidR="00AE572E" w:rsidRPr="008F15D7" w:rsidRDefault="00AE572E" w:rsidP="000F32B9">
            <w:pPr>
              <w:jc w:val="both"/>
              <w:rPr>
                <w:sz w:val="16"/>
                <w:szCs w:val="16"/>
              </w:rPr>
            </w:pPr>
            <w:r w:rsidRPr="008F15D7">
              <w:rPr>
                <w:sz w:val="16"/>
                <w:szCs w:val="16"/>
              </w:rPr>
              <w:t>60, 15-60, 15-240, 600 seconds</w:t>
            </w:r>
          </w:p>
        </w:tc>
        <w:tc>
          <w:tcPr>
            <w:tcW w:w="3060" w:type="dxa"/>
          </w:tcPr>
          <w:p w14:paraId="7C34C8EB" w14:textId="77777777" w:rsidR="00AE572E" w:rsidRPr="008F15D7" w:rsidRDefault="00AE572E" w:rsidP="000F32B9">
            <w:pPr>
              <w:jc w:val="both"/>
              <w:rPr>
                <w:sz w:val="16"/>
                <w:szCs w:val="16"/>
              </w:rPr>
            </w:pPr>
            <w:r w:rsidRPr="008F15D7">
              <w:rPr>
                <w:sz w:val="16"/>
                <w:szCs w:val="16"/>
              </w:rPr>
              <w:t>15-60, 15-240, 30, 60, 60, 600 seconds</w:t>
            </w:r>
          </w:p>
          <w:p w14:paraId="100CE4AC" w14:textId="77777777" w:rsidR="00AE572E" w:rsidRPr="008F15D7" w:rsidRDefault="00AE572E" w:rsidP="000F32B9">
            <w:pPr>
              <w:jc w:val="both"/>
              <w:rPr>
                <w:sz w:val="16"/>
                <w:szCs w:val="16"/>
              </w:rPr>
            </w:pPr>
          </w:p>
        </w:tc>
      </w:tr>
      <w:tr w:rsidR="00AE572E" w:rsidRPr="008F15D7" w14:paraId="4C79DD73" w14:textId="77777777" w:rsidTr="00F15F15">
        <w:tc>
          <w:tcPr>
            <w:tcW w:w="648" w:type="dxa"/>
          </w:tcPr>
          <w:p w14:paraId="69639EBA" w14:textId="77777777" w:rsidR="00AE572E" w:rsidRPr="008F15D7" w:rsidRDefault="00AE572E" w:rsidP="000F32B9">
            <w:pPr>
              <w:jc w:val="both"/>
              <w:rPr>
                <w:sz w:val="16"/>
                <w:szCs w:val="16"/>
              </w:rPr>
            </w:pPr>
            <w:r w:rsidRPr="008F15D7">
              <w:rPr>
                <w:sz w:val="16"/>
                <w:szCs w:val="16"/>
              </w:rPr>
              <w:t>6.2</w:t>
            </w:r>
          </w:p>
        </w:tc>
        <w:tc>
          <w:tcPr>
            <w:tcW w:w="1620" w:type="dxa"/>
          </w:tcPr>
          <w:p w14:paraId="2DCD2927" w14:textId="77777777" w:rsidR="00AE572E" w:rsidRPr="008F15D7" w:rsidRDefault="00AE572E" w:rsidP="000F32B9">
            <w:pPr>
              <w:jc w:val="both"/>
              <w:rPr>
                <w:sz w:val="16"/>
                <w:szCs w:val="16"/>
              </w:rPr>
            </w:pPr>
            <w:r w:rsidRPr="008F15D7">
              <w:rPr>
                <w:sz w:val="16"/>
                <w:szCs w:val="16"/>
              </w:rPr>
              <w:t>Can the switching level be adjusted?</w:t>
            </w:r>
          </w:p>
        </w:tc>
        <w:tc>
          <w:tcPr>
            <w:tcW w:w="3780" w:type="dxa"/>
          </w:tcPr>
          <w:p w14:paraId="32B08001" w14:textId="77777777" w:rsidR="00AE572E" w:rsidRPr="008F15D7" w:rsidRDefault="00AE572E" w:rsidP="000F32B9">
            <w:pPr>
              <w:jc w:val="both"/>
              <w:rPr>
                <w:sz w:val="16"/>
                <w:szCs w:val="16"/>
              </w:rPr>
            </w:pPr>
            <w:r w:rsidRPr="008F15D7">
              <w:rPr>
                <w:sz w:val="16"/>
                <w:szCs w:val="16"/>
              </w:rPr>
              <w:t>NO = 2</w:t>
            </w:r>
          </w:p>
          <w:p w14:paraId="382B811A" w14:textId="77777777" w:rsidR="00AE572E" w:rsidRPr="008F15D7" w:rsidRDefault="00AE572E" w:rsidP="000F32B9">
            <w:pPr>
              <w:jc w:val="both"/>
              <w:rPr>
                <w:sz w:val="16"/>
                <w:szCs w:val="16"/>
              </w:rPr>
            </w:pPr>
            <w:r w:rsidRPr="008F15D7">
              <w:rPr>
                <w:sz w:val="16"/>
                <w:szCs w:val="16"/>
              </w:rPr>
              <w:t>YES = 4</w:t>
            </w:r>
          </w:p>
        </w:tc>
        <w:tc>
          <w:tcPr>
            <w:tcW w:w="3060" w:type="dxa"/>
          </w:tcPr>
          <w:p w14:paraId="78049B02" w14:textId="77777777" w:rsidR="00AE572E" w:rsidRPr="008F15D7" w:rsidRDefault="00AE572E" w:rsidP="000F32B9">
            <w:pPr>
              <w:jc w:val="both"/>
              <w:rPr>
                <w:sz w:val="16"/>
                <w:szCs w:val="16"/>
              </w:rPr>
            </w:pPr>
            <w:r w:rsidRPr="008F15D7">
              <w:rPr>
                <w:sz w:val="16"/>
                <w:szCs w:val="16"/>
              </w:rPr>
              <w:t>NO = 1</w:t>
            </w:r>
          </w:p>
          <w:p w14:paraId="63BB9063" w14:textId="77777777" w:rsidR="00AE572E" w:rsidRPr="008F15D7" w:rsidRDefault="00AE572E" w:rsidP="000F32B9">
            <w:pPr>
              <w:jc w:val="both"/>
              <w:rPr>
                <w:sz w:val="16"/>
                <w:szCs w:val="16"/>
              </w:rPr>
            </w:pPr>
            <w:r w:rsidRPr="008F15D7">
              <w:rPr>
                <w:sz w:val="16"/>
                <w:szCs w:val="16"/>
              </w:rPr>
              <w:t>YES = 5</w:t>
            </w:r>
          </w:p>
          <w:p w14:paraId="2D9F1F20" w14:textId="77777777" w:rsidR="00AE572E" w:rsidRPr="008F15D7" w:rsidRDefault="00AE572E" w:rsidP="000F32B9">
            <w:pPr>
              <w:jc w:val="both"/>
              <w:rPr>
                <w:sz w:val="16"/>
                <w:szCs w:val="16"/>
              </w:rPr>
            </w:pPr>
            <w:r w:rsidRPr="008F15D7">
              <w:rPr>
                <w:sz w:val="16"/>
                <w:szCs w:val="16"/>
              </w:rPr>
              <w:t>“Only in some lanterns”</w:t>
            </w:r>
          </w:p>
        </w:tc>
      </w:tr>
      <w:tr w:rsidR="00AE572E" w:rsidRPr="008F15D7" w14:paraId="1BFB955B" w14:textId="77777777" w:rsidTr="00F15F15">
        <w:tc>
          <w:tcPr>
            <w:tcW w:w="648" w:type="dxa"/>
          </w:tcPr>
          <w:p w14:paraId="7A3161E9" w14:textId="77777777" w:rsidR="00AE572E" w:rsidRPr="008F15D7" w:rsidRDefault="00AE572E" w:rsidP="000F32B9">
            <w:pPr>
              <w:jc w:val="both"/>
              <w:rPr>
                <w:sz w:val="16"/>
                <w:szCs w:val="16"/>
              </w:rPr>
            </w:pPr>
            <w:r w:rsidRPr="008F15D7">
              <w:rPr>
                <w:sz w:val="16"/>
                <w:szCs w:val="16"/>
              </w:rPr>
              <w:t>7</w:t>
            </w:r>
          </w:p>
        </w:tc>
        <w:tc>
          <w:tcPr>
            <w:tcW w:w="1620" w:type="dxa"/>
          </w:tcPr>
          <w:p w14:paraId="53861F61" w14:textId="77777777" w:rsidR="00AE572E" w:rsidRPr="008F15D7" w:rsidRDefault="00AE572E" w:rsidP="000F32B9">
            <w:pPr>
              <w:jc w:val="both"/>
              <w:rPr>
                <w:sz w:val="16"/>
                <w:szCs w:val="16"/>
              </w:rPr>
            </w:pPr>
            <w:r w:rsidRPr="008F15D7">
              <w:rPr>
                <w:sz w:val="16"/>
                <w:szCs w:val="16"/>
              </w:rPr>
              <w:t>What is the adjustment range of switching level</w:t>
            </w:r>
          </w:p>
        </w:tc>
        <w:tc>
          <w:tcPr>
            <w:tcW w:w="3780" w:type="dxa"/>
          </w:tcPr>
          <w:p w14:paraId="5B6EB044" w14:textId="77777777" w:rsidR="00AE572E" w:rsidRPr="008F15D7" w:rsidRDefault="00AE572E" w:rsidP="000F32B9">
            <w:pPr>
              <w:jc w:val="both"/>
              <w:rPr>
                <w:sz w:val="16"/>
                <w:szCs w:val="16"/>
              </w:rPr>
            </w:pPr>
            <w:r w:rsidRPr="008F15D7">
              <w:rPr>
                <w:sz w:val="16"/>
                <w:szCs w:val="16"/>
              </w:rPr>
              <w:t>2 lux</w:t>
            </w:r>
          </w:p>
          <w:p w14:paraId="406D0D59" w14:textId="77777777" w:rsidR="00AE572E" w:rsidRPr="008F15D7" w:rsidRDefault="00AE572E" w:rsidP="000F32B9">
            <w:pPr>
              <w:jc w:val="both"/>
              <w:rPr>
                <w:sz w:val="16"/>
                <w:szCs w:val="16"/>
              </w:rPr>
            </w:pPr>
            <w:r w:rsidRPr="008F15D7">
              <w:rPr>
                <w:sz w:val="16"/>
                <w:szCs w:val="16"/>
              </w:rPr>
              <w:t>10-1000 lux</w:t>
            </w:r>
          </w:p>
          <w:p w14:paraId="32A5F7B5" w14:textId="77777777" w:rsidR="00AE572E" w:rsidRPr="008F15D7" w:rsidRDefault="00AE572E" w:rsidP="000F32B9">
            <w:pPr>
              <w:jc w:val="both"/>
              <w:rPr>
                <w:sz w:val="16"/>
                <w:szCs w:val="16"/>
              </w:rPr>
            </w:pPr>
            <w:r w:rsidRPr="008F15D7">
              <w:rPr>
                <w:sz w:val="16"/>
                <w:szCs w:val="16"/>
              </w:rPr>
              <w:t>±50%</w:t>
            </w:r>
          </w:p>
        </w:tc>
        <w:tc>
          <w:tcPr>
            <w:tcW w:w="3060" w:type="dxa"/>
          </w:tcPr>
          <w:p w14:paraId="241CB592" w14:textId="77777777" w:rsidR="00AE572E" w:rsidRPr="008F15D7" w:rsidRDefault="00AE572E" w:rsidP="000F32B9">
            <w:pPr>
              <w:jc w:val="both"/>
              <w:rPr>
                <w:sz w:val="16"/>
                <w:szCs w:val="16"/>
              </w:rPr>
            </w:pPr>
            <w:r w:rsidRPr="008F15D7">
              <w:rPr>
                <w:sz w:val="16"/>
                <w:szCs w:val="16"/>
              </w:rPr>
              <w:t>2 lux</w:t>
            </w:r>
          </w:p>
          <w:p w14:paraId="7C6E5B35" w14:textId="77777777" w:rsidR="00AE572E" w:rsidRPr="008F15D7" w:rsidRDefault="00AE572E" w:rsidP="000F32B9">
            <w:pPr>
              <w:jc w:val="both"/>
              <w:rPr>
                <w:sz w:val="16"/>
                <w:szCs w:val="16"/>
              </w:rPr>
            </w:pPr>
            <w:r w:rsidRPr="008F15D7">
              <w:rPr>
                <w:sz w:val="16"/>
                <w:szCs w:val="16"/>
              </w:rPr>
              <w:t>15-60 lux, 10-1000 lux</w:t>
            </w:r>
          </w:p>
          <w:p w14:paraId="30ADF0CC" w14:textId="77777777" w:rsidR="00AE572E" w:rsidRPr="008F15D7" w:rsidRDefault="00AE572E" w:rsidP="000F32B9">
            <w:pPr>
              <w:jc w:val="both"/>
              <w:rPr>
                <w:sz w:val="16"/>
                <w:szCs w:val="16"/>
              </w:rPr>
            </w:pPr>
            <w:r w:rsidRPr="008F15D7">
              <w:rPr>
                <w:sz w:val="16"/>
                <w:szCs w:val="16"/>
              </w:rPr>
              <w:t>±50%</w:t>
            </w:r>
          </w:p>
        </w:tc>
      </w:tr>
      <w:tr w:rsidR="00AE572E" w:rsidRPr="008F15D7" w14:paraId="5278428D" w14:textId="77777777" w:rsidTr="00F15F15">
        <w:tc>
          <w:tcPr>
            <w:tcW w:w="648" w:type="dxa"/>
          </w:tcPr>
          <w:p w14:paraId="1D9D9655" w14:textId="77777777" w:rsidR="00AE572E" w:rsidRPr="008F15D7" w:rsidRDefault="00AE572E" w:rsidP="000F32B9">
            <w:pPr>
              <w:jc w:val="both"/>
              <w:rPr>
                <w:sz w:val="16"/>
                <w:szCs w:val="16"/>
              </w:rPr>
            </w:pPr>
            <w:r w:rsidRPr="008F15D7">
              <w:rPr>
                <w:sz w:val="16"/>
                <w:szCs w:val="16"/>
              </w:rPr>
              <w:t>8</w:t>
            </w:r>
          </w:p>
        </w:tc>
        <w:tc>
          <w:tcPr>
            <w:tcW w:w="1620" w:type="dxa"/>
          </w:tcPr>
          <w:p w14:paraId="419CFF4A" w14:textId="77777777" w:rsidR="00AE572E" w:rsidRPr="008F15D7" w:rsidRDefault="00AE572E" w:rsidP="000F32B9">
            <w:pPr>
              <w:jc w:val="both"/>
              <w:rPr>
                <w:sz w:val="16"/>
                <w:szCs w:val="16"/>
              </w:rPr>
            </w:pPr>
            <w:r w:rsidRPr="008F15D7">
              <w:rPr>
                <w:sz w:val="16"/>
                <w:szCs w:val="16"/>
              </w:rPr>
              <w:t>Can the switching level adjustment be factory or field set?</w:t>
            </w:r>
          </w:p>
        </w:tc>
        <w:tc>
          <w:tcPr>
            <w:tcW w:w="3780" w:type="dxa"/>
          </w:tcPr>
          <w:p w14:paraId="3EFA8D81" w14:textId="77777777" w:rsidR="00AE572E" w:rsidRPr="008F15D7" w:rsidRDefault="00AE572E" w:rsidP="000F32B9">
            <w:pPr>
              <w:jc w:val="both"/>
              <w:rPr>
                <w:sz w:val="16"/>
                <w:szCs w:val="16"/>
              </w:rPr>
            </w:pPr>
            <w:r w:rsidRPr="008F15D7">
              <w:rPr>
                <w:sz w:val="16"/>
                <w:szCs w:val="16"/>
              </w:rPr>
              <w:t>YES = 2</w:t>
            </w:r>
            <w:r w:rsidRPr="008F15D7">
              <w:rPr>
                <w:sz w:val="16"/>
                <w:szCs w:val="16"/>
              </w:rPr>
              <w:br/>
              <w:t>“Factory and field”</w:t>
            </w:r>
          </w:p>
          <w:p w14:paraId="2D135C9D" w14:textId="77777777" w:rsidR="00AE572E" w:rsidRPr="008F15D7" w:rsidRDefault="00AE572E" w:rsidP="000F32B9">
            <w:pPr>
              <w:jc w:val="both"/>
              <w:rPr>
                <w:sz w:val="16"/>
                <w:szCs w:val="16"/>
              </w:rPr>
            </w:pPr>
            <w:r w:rsidRPr="008F15D7">
              <w:rPr>
                <w:sz w:val="16"/>
                <w:szCs w:val="16"/>
              </w:rPr>
              <w:t xml:space="preserve"> “Field set”</w:t>
            </w:r>
          </w:p>
          <w:p w14:paraId="5AD4C934" w14:textId="77777777" w:rsidR="00AE572E" w:rsidRPr="008F15D7" w:rsidRDefault="00AE572E" w:rsidP="000F32B9">
            <w:pPr>
              <w:jc w:val="both"/>
              <w:rPr>
                <w:sz w:val="16"/>
                <w:szCs w:val="16"/>
              </w:rPr>
            </w:pPr>
            <w:r w:rsidRPr="008F15D7">
              <w:rPr>
                <w:sz w:val="16"/>
                <w:szCs w:val="16"/>
              </w:rPr>
              <w:t>“Factory setting is usually 100 lux”</w:t>
            </w:r>
          </w:p>
        </w:tc>
        <w:tc>
          <w:tcPr>
            <w:tcW w:w="3060" w:type="dxa"/>
          </w:tcPr>
          <w:p w14:paraId="3037A563" w14:textId="77777777" w:rsidR="00AE572E" w:rsidRPr="008F15D7" w:rsidRDefault="00AE572E" w:rsidP="000F32B9">
            <w:pPr>
              <w:jc w:val="both"/>
              <w:rPr>
                <w:sz w:val="16"/>
                <w:szCs w:val="16"/>
              </w:rPr>
            </w:pPr>
            <w:r w:rsidRPr="008F15D7">
              <w:rPr>
                <w:sz w:val="16"/>
                <w:szCs w:val="16"/>
              </w:rPr>
              <w:t>YES = 2</w:t>
            </w:r>
          </w:p>
          <w:p w14:paraId="61D0841B" w14:textId="77777777" w:rsidR="00AE572E" w:rsidRPr="008F15D7" w:rsidRDefault="00AE572E" w:rsidP="000F32B9">
            <w:pPr>
              <w:jc w:val="both"/>
              <w:rPr>
                <w:sz w:val="16"/>
                <w:szCs w:val="16"/>
              </w:rPr>
            </w:pPr>
            <w:r w:rsidRPr="008F15D7">
              <w:rPr>
                <w:sz w:val="16"/>
                <w:szCs w:val="16"/>
              </w:rPr>
              <w:t>“Factory and field”</w:t>
            </w:r>
          </w:p>
          <w:p w14:paraId="1768E20B" w14:textId="77777777" w:rsidR="00AE572E" w:rsidRPr="008F15D7" w:rsidRDefault="00AE572E" w:rsidP="000F32B9">
            <w:pPr>
              <w:jc w:val="both"/>
              <w:rPr>
                <w:sz w:val="16"/>
                <w:szCs w:val="16"/>
              </w:rPr>
            </w:pPr>
            <w:r w:rsidRPr="008F15D7">
              <w:rPr>
                <w:sz w:val="16"/>
                <w:szCs w:val="16"/>
              </w:rPr>
              <w:t>“Field set”, “Field”</w:t>
            </w:r>
          </w:p>
          <w:p w14:paraId="2DB4787E" w14:textId="77777777" w:rsidR="00AE572E" w:rsidRPr="008F15D7" w:rsidRDefault="00AE572E" w:rsidP="000F32B9">
            <w:pPr>
              <w:jc w:val="both"/>
              <w:rPr>
                <w:sz w:val="16"/>
                <w:szCs w:val="16"/>
              </w:rPr>
            </w:pPr>
            <w:r w:rsidRPr="008F15D7">
              <w:rPr>
                <w:sz w:val="16"/>
                <w:szCs w:val="16"/>
              </w:rPr>
              <w:t>“Factory setting is usually 100 lux”</w:t>
            </w:r>
          </w:p>
          <w:p w14:paraId="7F7F51F6" w14:textId="77777777" w:rsidR="00AE572E" w:rsidRPr="008F15D7" w:rsidRDefault="00AE572E" w:rsidP="000F32B9">
            <w:pPr>
              <w:jc w:val="both"/>
              <w:rPr>
                <w:sz w:val="16"/>
                <w:szCs w:val="16"/>
              </w:rPr>
            </w:pPr>
            <w:r w:rsidRPr="008F15D7">
              <w:rPr>
                <w:sz w:val="16"/>
                <w:szCs w:val="16"/>
              </w:rPr>
              <w:t>“Only factory/workshop set”</w:t>
            </w:r>
          </w:p>
        </w:tc>
      </w:tr>
      <w:tr w:rsidR="00AE572E" w:rsidRPr="008F15D7" w14:paraId="08A59382" w14:textId="77777777" w:rsidTr="00F15F15">
        <w:tc>
          <w:tcPr>
            <w:tcW w:w="648" w:type="dxa"/>
          </w:tcPr>
          <w:p w14:paraId="6A9E028C" w14:textId="77777777" w:rsidR="00AE572E" w:rsidRPr="008F15D7" w:rsidRDefault="00AE572E" w:rsidP="000F32B9">
            <w:pPr>
              <w:jc w:val="both"/>
              <w:rPr>
                <w:sz w:val="16"/>
                <w:szCs w:val="16"/>
              </w:rPr>
            </w:pPr>
            <w:r w:rsidRPr="008F15D7">
              <w:rPr>
                <w:sz w:val="16"/>
                <w:szCs w:val="16"/>
              </w:rPr>
              <w:t>9</w:t>
            </w:r>
          </w:p>
        </w:tc>
        <w:tc>
          <w:tcPr>
            <w:tcW w:w="1620" w:type="dxa"/>
          </w:tcPr>
          <w:p w14:paraId="4AD4A135" w14:textId="77777777" w:rsidR="00AE572E" w:rsidRPr="008F15D7" w:rsidRDefault="00AE572E" w:rsidP="000F32B9">
            <w:pPr>
              <w:jc w:val="both"/>
              <w:rPr>
                <w:sz w:val="16"/>
                <w:szCs w:val="16"/>
              </w:rPr>
            </w:pPr>
            <w:r w:rsidRPr="008F15D7">
              <w:rPr>
                <w:sz w:val="16"/>
                <w:szCs w:val="16"/>
              </w:rPr>
              <w:t>What type of light switching sensor is used?</w:t>
            </w:r>
          </w:p>
        </w:tc>
        <w:tc>
          <w:tcPr>
            <w:tcW w:w="3780" w:type="dxa"/>
          </w:tcPr>
          <w:p w14:paraId="5A393AC1" w14:textId="77777777" w:rsidR="00AE572E" w:rsidRPr="008F15D7" w:rsidRDefault="00AE572E" w:rsidP="000F32B9">
            <w:pPr>
              <w:jc w:val="both"/>
              <w:rPr>
                <w:sz w:val="16"/>
                <w:szCs w:val="16"/>
              </w:rPr>
            </w:pPr>
            <w:r w:rsidRPr="008F15D7">
              <w:rPr>
                <w:sz w:val="16"/>
                <w:szCs w:val="16"/>
              </w:rPr>
              <w:t>LDR = 3</w:t>
            </w:r>
          </w:p>
          <w:p w14:paraId="608FE969" w14:textId="77777777" w:rsidR="00AE572E" w:rsidRPr="008F15D7" w:rsidRDefault="00AE572E" w:rsidP="000F32B9">
            <w:pPr>
              <w:jc w:val="both"/>
              <w:rPr>
                <w:sz w:val="16"/>
                <w:szCs w:val="16"/>
              </w:rPr>
            </w:pPr>
            <w:r w:rsidRPr="008F15D7">
              <w:rPr>
                <w:sz w:val="16"/>
                <w:szCs w:val="16"/>
              </w:rPr>
              <w:t>“Cadmium Sulphate Photocell”</w:t>
            </w:r>
          </w:p>
          <w:p w14:paraId="0BFA3F2F" w14:textId="77777777" w:rsidR="00AE572E" w:rsidRPr="008F15D7" w:rsidRDefault="00AE572E" w:rsidP="000F32B9">
            <w:pPr>
              <w:jc w:val="both"/>
              <w:rPr>
                <w:sz w:val="16"/>
                <w:szCs w:val="16"/>
              </w:rPr>
            </w:pPr>
            <w:r w:rsidRPr="008F15D7">
              <w:rPr>
                <w:sz w:val="16"/>
                <w:szCs w:val="16"/>
              </w:rPr>
              <w:lastRenderedPageBreak/>
              <w:t xml:space="preserve"> “Photodiode”</w:t>
            </w:r>
          </w:p>
          <w:p w14:paraId="1A569FFB" w14:textId="77777777" w:rsidR="00AE572E" w:rsidRPr="008F15D7" w:rsidRDefault="00AE572E" w:rsidP="000F32B9">
            <w:pPr>
              <w:jc w:val="both"/>
              <w:rPr>
                <w:sz w:val="16"/>
                <w:szCs w:val="16"/>
              </w:rPr>
            </w:pPr>
            <w:r w:rsidRPr="008F15D7">
              <w:rPr>
                <w:sz w:val="16"/>
                <w:szCs w:val="16"/>
              </w:rPr>
              <w:t>“Photoconductive cell”</w:t>
            </w:r>
          </w:p>
        </w:tc>
        <w:tc>
          <w:tcPr>
            <w:tcW w:w="3060" w:type="dxa"/>
          </w:tcPr>
          <w:p w14:paraId="0844129D" w14:textId="77777777" w:rsidR="00AE572E" w:rsidRPr="008F15D7" w:rsidRDefault="00AE572E" w:rsidP="000F32B9">
            <w:pPr>
              <w:jc w:val="both"/>
              <w:rPr>
                <w:sz w:val="16"/>
                <w:szCs w:val="16"/>
              </w:rPr>
            </w:pPr>
            <w:r w:rsidRPr="008F15D7">
              <w:rPr>
                <w:sz w:val="16"/>
                <w:szCs w:val="16"/>
              </w:rPr>
              <w:lastRenderedPageBreak/>
              <w:t>LDR = 3</w:t>
            </w:r>
          </w:p>
          <w:p w14:paraId="368ACDE1" w14:textId="77777777" w:rsidR="00AE572E" w:rsidRPr="008F15D7" w:rsidRDefault="00AE572E" w:rsidP="000F32B9">
            <w:pPr>
              <w:jc w:val="both"/>
              <w:rPr>
                <w:sz w:val="16"/>
                <w:szCs w:val="16"/>
              </w:rPr>
            </w:pPr>
            <w:r w:rsidRPr="008F15D7">
              <w:rPr>
                <w:sz w:val="16"/>
                <w:szCs w:val="16"/>
              </w:rPr>
              <w:t>“Cad</w:t>
            </w:r>
            <w:ins w:id="396" w:author="Aivar" w:date="2016-04-13T12:50:00Z">
              <w:r w:rsidR="00517A8B">
                <w:rPr>
                  <w:sz w:val="16"/>
                  <w:szCs w:val="16"/>
                </w:rPr>
                <w:t>m</w:t>
              </w:r>
            </w:ins>
            <w:r w:rsidRPr="008F15D7">
              <w:rPr>
                <w:sz w:val="16"/>
                <w:szCs w:val="16"/>
              </w:rPr>
              <w:t>ium Sulphate Photocell”</w:t>
            </w:r>
          </w:p>
          <w:p w14:paraId="0608F71A" w14:textId="77777777" w:rsidR="00AE572E" w:rsidRPr="008F15D7" w:rsidRDefault="00AE572E" w:rsidP="000F32B9">
            <w:pPr>
              <w:jc w:val="both"/>
              <w:rPr>
                <w:sz w:val="16"/>
                <w:szCs w:val="16"/>
              </w:rPr>
            </w:pPr>
            <w:r w:rsidRPr="008F15D7">
              <w:rPr>
                <w:sz w:val="16"/>
                <w:szCs w:val="16"/>
              </w:rPr>
              <w:lastRenderedPageBreak/>
              <w:t>“Photodiode”, “Photoconductive cell”</w:t>
            </w:r>
          </w:p>
          <w:p w14:paraId="20FC4310" w14:textId="77777777" w:rsidR="00AE572E" w:rsidRPr="008F15D7" w:rsidRDefault="00AE572E" w:rsidP="000F32B9">
            <w:pPr>
              <w:jc w:val="both"/>
              <w:rPr>
                <w:sz w:val="16"/>
                <w:szCs w:val="16"/>
              </w:rPr>
            </w:pPr>
            <w:r w:rsidRPr="008F15D7">
              <w:rPr>
                <w:sz w:val="16"/>
                <w:szCs w:val="16"/>
              </w:rPr>
              <w:t>“Phototransistor BP 103/4</w:t>
            </w:r>
          </w:p>
        </w:tc>
      </w:tr>
      <w:tr w:rsidR="00AE572E" w:rsidRPr="008F15D7" w14:paraId="72766040" w14:textId="77777777" w:rsidTr="00F15F15">
        <w:tc>
          <w:tcPr>
            <w:tcW w:w="648" w:type="dxa"/>
          </w:tcPr>
          <w:p w14:paraId="53189BC5" w14:textId="77777777" w:rsidR="00AE572E" w:rsidRPr="008F15D7" w:rsidRDefault="00AE572E" w:rsidP="000F32B9">
            <w:pPr>
              <w:jc w:val="both"/>
              <w:rPr>
                <w:sz w:val="16"/>
                <w:szCs w:val="16"/>
              </w:rPr>
            </w:pPr>
            <w:r w:rsidRPr="008F15D7">
              <w:rPr>
                <w:sz w:val="16"/>
                <w:szCs w:val="16"/>
              </w:rPr>
              <w:lastRenderedPageBreak/>
              <w:t>10</w:t>
            </w:r>
          </w:p>
        </w:tc>
        <w:tc>
          <w:tcPr>
            <w:tcW w:w="1620" w:type="dxa"/>
          </w:tcPr>
          <w:p w14:paraId="721CC196" w14:textId="77777777" w:rsidR="00AE572E" w:rsidRPr="008F15D7" w:rsidRDefault="00AE572E" w:rsidP="000F32B9">
            <w:pPr>
              <w:jc w:val="both"/>
              <w:rPr>
                <w:sz w:val="16"/>
                <w:szCs w:val="16"/>
              </w:rPr>
            </w:pPr>
            <w:r w:rsidRPr="008F15D7">
              <w:rPr>
                <w:sz w:val="16"/>
                <w:szCs w:val="16"/>
              </w:rPr>
              <w:t>Which direction does the sensor face (vertical, facing the sun or away from the sun)?</w:t>
            </w:r>
          </w:p>
        </w:tc>
        <w:tc>
          <w:tcPr>
            <w:tcW w:w="3780" w:type="dxa"/>
          </w:tcPr>
          <w:p w14:paraId="543B7C58" w14:textId="77777777" w:rsidR="00AE572E" w:rsidRPr="008F15D7" w:rsidRDefault="00AE572E" w:rsidP="000F32B9">
            <w:pPr>
              <w:jc w:val="both"/>
              <w:rPr>
                <w:sz w:val="16"/>
                <w:szCs w:val="16"/>
              </w:rPr>
            </w:pPr>
            <w:r w:rsidRPr="008F15D7">
              <w:rPr>
                <w:sz w:val="16"/>
                <w:szCs w:val="16"/>
              </w:rPr>
              <w:t>“Facing North”, “Vertical facing North”</w:t>
            </w:r>
          </w:p>
          <w:p w14:paraId="091E28B2" w14:textId="77777777" w:rsidR="00AE572E" w:rsidRPr="008F15D7" w:rsidRDefault="00AE572E" w:rsidP="000F32B9">
            <w:pPr>
              <w:jc w:val="both"/>
              <w:rPr>
                <w:sz w:val="16"/>
                <w:szCs w:val="16"/>
              </w:rPr>
            </w:pPr>
            <w:r w:rsidRPr="008F15D7">
              <w:rPr>
                <w:sz w:val="16"/>
                <w:szCs w:val="16"/>
              </w:rPr>
              <w:t>“Vertical away from the sun”</w:t>
            </w:r>
          </w:p>
          <w:p w14:paraId="650BD747" w14:textId="77777777" w:rsidR="00AE572E" w:rsidRPr="008F15D7" w:rsidRDefault="00AE572E" w:rsidP="000F32B9">
            <w:pPr>
              <w:jc w:val="both"/>
              <w:rPr>
                <w:sz w:val="16"/>
                <w:szCs w:val="16"/>
              </w:rPr>
            </w:pPr>
            <w:r w:rsidRPr="008F15D7">
              <w:rPr>
                <w:sz w:val="16"/>
                <w:szCs w:val="16"/>
              </w:rPr>
              <w:t>“Away from the sun”</w:t>
            </w:r>
          </w:p>
          <w:p w14:paraId="124EBBDA" w14:textId="77777777" w:rsidR="00AE572E" w:rsidRPr="008F15D7" w:rsidRDefault="00AE572E" w:rsidP="000F32B9">
            <w:pPr>
              <w:jc w:val="both"/>
              <w:rPr>
                <w:sz w:val="16"/>
                <w:szCs w:val="16"/>
              </w:rPr>
            </w:pPr>
            <w:r w:rsidRPr="008F15D7">
              <w:rPr>
                <w:sz w:val="16"/>
                <w:szCs w:val="16"/>
              </w:rPr>
              <w:t xml:space="preserve"> “To the most open direction and away from the forest”</w:t>
            </w:r>
          </w:p>
          <w:p w14:paraId="718953BD" w14:textId="77777777" w:rsidR="00AE572E" w:rsidRPr="008F15D7" w:rsidRDefault="00AE572E" w:rsidP="000F32B9">
            <w:pPr>
              <w:jc w:val="both"/>
              <w:rPr>
                <w:sz w:val="16"/>
                <w:szCs w:val="16"/>
              </w:rPr>
            </w:pPr>
            <w:r w:rsidRPr="008F15D7">
              <w:rPr>
                <w:sz w:val="16"/>
                <w:szCs w:val="16"/>
              </w:rPr>
              <w:t>“Fitted in base of a light tube which collects light all around (360 degrees)”</w:t>
            </w:r>
          </w:p>
        </w:tc>
        <w:tc>
          <w:tcPr>
            <w:tcW w:w="3060" w:type="dxa"/>
          </w:tcPr>
          <w:p w14:paraId="3C5E66AE" w14:textId="77777777" w:rsidR="00AE572E" w:rsidRPr="008F15D7" w:rsidRDefault="00AE572E" w:rsidP="000F32B9">
            <w:pPr>
              <w:jc w:val="both"/>
              <w:rPr>
                <w:sz w:val="16"/>
                <w:szCs w:val="16"/>
              </w:rPr>
            </w:pPr>
            <w:r w:rsidRPr="008F15D7">
              <w:rPr>
                <w:sz w:val="16"/>
                <w:szCs w:val="16"/>
              </w:rPr>
              <w:t>“Typically horizontal”</w:t>
            </w:r>
          </w:p>
          <w:p w14:paraId="0C960625" w14:textId="77777777" w:rsidR="00AE572E" w:rsidRPr="008F15D7" w:rsidRDefault="00AE572E" w:rsidP="000F32B9">
            <w:pPr>
              <w:jc w:val="both"/>
              <w:rPr>
                <w:sz w:val="16"/>
                <w:szCs w:val="16"/>
              </w:rPr>
            </w:pPr>
            <w:r w:rsidRPr="008F15D7">
              <w:rPr>
                <w:sz w:val="16"/>
                <w:szCs w:val="16"/>
              </w:rPr>
              <w:t>“Vertical, sensor is facing the sun”</w:t>
            </w:r>
          </w:p>
        </w:tc>
      </w:tr>
      <w:tr w:rsidR="00AE572E" w:rsidRPr="008F15D7" w14:paraId="0EDF988B" w14:textId="77777777" w:rsidTr="00F15F15">
        <w:tc>
          <w:tcPr>
            <w:tcW w:w="648" w:type="dxa"/>
          </w:tcPr>
          <w:p w14:paraId="42577AE6" w14:textId="77777777" w:rsidR="00AE572E" w:rsidRPr="008F15D7" w:rsidRDefault="00AE572E" w:rsidP="000F32B9">
            <w:pPr>
              <w:jc w:val="both"/>
              <w:rPr>
                <w:sz w:val="16"/>
                <w:szCs w:val="16"/>
              </w:rPr>
            </w:pPr>
            <w:r w:rsidRPr="008F15D7">
              <w:rPr>
                <w:sz w:val="16"/>
                <w:szCs w:val="16"/>
              </w:rPr>
              <w:t>11.1</w:t>
            </w:r>
          </w:p>
        </w:tc>
        <w:tc>
          <w:tcPr>
            <w:tcW w:w="1620" w:type="dxa"/>
          </w:tcPr>
          <w:p w14:paraId="3112A8F1" w14:textId="77777777" w:rsidR="00AE572E" w:rsidRPr="008F15D7" w:rsidRDefault="00AE572E" w:rsidP="000F32B9">
            <w:pPr>
              <w:jc w:val="both"/>
              <w:rPr>
                <w:sz w:val="16"/>
                <w:szCs w:val="16"/>
              </w:rPr>
            </w:pPr>
            <w:r w:rsidRPr="008F15D7">
              <w:rPr>
                <w:sz w:val="16"/>
                <w:szCs w:val="16"/>
              </w:rPr>
              <w:t>Are switching levels tested against ambient light levels during manufacture?</w:t>
            </w:r>
          </w:p>
        </w:tc>
        <w:tc>
          <w:tcPr>
            <w:tcW w:w="3780" w:type="dxa"/>
          </w:tcPr>
          <w:p w14:paraId="33E7E1CB" w14:textId="77777777" w:rsidR="00AE572E" w:rsidRPr="008F15D7" w:rsidRDefault="00AE572E" w:rsidP="000F32B9">
            <w:pPr>
              <w:jc w:val="both"/>
              <w:rPr>
                <w:sz w:val="16"/>
                <w:szCs w:val="16"/>
              </w:rPr>
            </w:pPr>
            <w:r w:rsidRPr="008F15D7">
              <w:rPr>
                <w:sz w:val="16"/>
                <w:szCs w:val="16"/>
              </w:rPr>
              <w:t>YES = 2</w:t>
            </w:r>
          </w:p>
          <w:p w14:paraId="61CE0415" w14:textId="77777777" w:rsidR="00AE572E" w:rsidRPr="008F15D7" w:rsidRDefault="00AE572E" w:rsidP="000F32B9">
            <w:pPr>
              <w:jc w:val="both"/>
              <w:rPr>
                <w:sz w:val="16"/>
                <w:szCs w:val="16"/>
              </w:rPr>
            </w:pPr>
            <w:r w:rsidRPr="008F15D7">
              <w:rPr>
                <w:sz w:val="16"/>
                <w:szCs w:val="16"/>
              </w:rPr>
              <w:t>NO = 3</w:t>
            </w:r>
          </w:p>
          <w:p w14:paraId="377F8394" w14:textId="77777777" w:rsidR="00AE572E" w:rsidRPr="008F15D7" w:rsidRDefault="00AE572E" w:rsidP="000F32B9">
            <w:pPr>
              <w:jc w:val="both"/>
              <w:rPr>
                <w:sz w:val="16"/>
                <w:szCs w:val="16"/>
              </w:rPr>
            </w:pPr>
          </w:p>
        </w:tc>
        <w:tc>
          <w:tcPr>
            <w:tcW w:w="3060" w:type="dxa"/>
          </w:tcPr>
          <w:p w14:paraId="31E79876" w14:textId="77777777" w:rsidR="00AE572E" w:rsidRPr="008F15D7" w:rsidRDefault="00AE572E" w:rsidP="000F32B9">
            <w:pPr>
              <w:jc w:val="both"/>
              <w:rPr>
                <w:sz w:val="16"/>
                <w:szCs w:val="16"/>
              </w:rPr>
            </w:pPr>
            <w:r w:rsidRPr="008F15D7">
              <w:rPr>
                <w:sz w:val="16"/>
                <w:szCs w:val="16"/>
              </w:rPr>
              <w:t>YES = 3</w:t>
            </w:r>
          </w:p>
          <w:p w14:paraId="1CD0BC96" w14:textId="77777777" w:rsidR="00AE572E" w:rsidRPr="008F15D7" w:rsidRDefault="00AE572E" w:rsidP="000F32B9">
            <w:pPr>
              <w:jc w:val="both"/>
              <w:rPr>
                <w:sz w:val="16"/>
                <w:szCs w:val="16"/>
              </w:rPr>
            </w:pPr>
            <w:r w:rsidRPr="008F15D7">
              <w:rPr>
                <w:sz w:val="16"/>
                <w:szCs w:val="16"/>
              </w:rPr>
              <w:t>NO = 2</w:t>
            </w:r>
          </w:p>
        </w:tc>
      </w:tr>
      <w:tr w:rsidR="00AE572E" w:rsidRPr="008F15D7" w14:paraId="3955D0F3" w14:textId="77777777" w:rsidTr="00F15F15">
        <w:tc>
          <w:tcPr>
            <w:tcW w:w="648" w:type="dxa"/>
          </w:tcPr>
          <w:p w14:paraId="32EBBC00" w14:textId="77777777" w:rsidR="00AE572E" w:rsidRPr="008F15D7" w:rsidRDefault="00AE572E" w:rsidP="000F32B9">
            <w:pPr>
              <w:jc w:val="both"/>
              <w:rPr>
                <w:sz w:val="16"/>
                <w:szCs w:val="16"/>
              </w:rPr>
            </w:pPr>
            <w:r w:rsidRPr="008F15D7">
              <w:rPr>
                <w:sz w:val="16"/>
                <w:szCs w:val="16"/>
              </w:rPr>
              <w:t>11.2</w:t>
            </w:r>
          </w:p>
        </w:tc>
        <w:tc>
          <w:tcPr>
            <w:tcW w:w="1620" w:type="dxa"/>
          </w:tcPr>
          <w:p w14:paraId="18982BFC" w14:textId="77777777" w:rsidR="00AE572E" w:rsidRPr="008F15D7" w:rsidRDefault="00AE572E" w:rsidP="000F32B9">
            <w:pPr>
              <w:jc w:val="both"/>
              <w:rPr>
                <w:sz w:val="16"/>
                <w:szCs w:val="16"/>
              </w:rPr>
            </w:pPr>
            <w:r w:rsidRPr="008F15D7">
              <w:rPr>
                <w:sz w:val="16"/>
                <w:szCs w:val="16"/>
              </w:rPr>
              <w:t>Are switching levels tested against ambient light during commissioning (user)?</w:t>
            </w:r>
          </w:p>
        </w:tc>
        <w:tc>
          <w:tcPr>
            <w:tcW w:w="3780" w:type="dxa"/>
          </w:tcPr>
          <w:p w14:paraId="20DC302D" w14:textId="77777777" w:rsidR="00AE572E" w:rsidRPr="008F15D7" w:rsidRDefault="00AE572E" w:rsidP="000F32B9">
            <w:pPr>
              <w:jc w:val="both"/>
              <w:rPr>
                <w:sz w:val="16"/>
                <w:szCs w:val="16"/>
              </w:rPr>
            </w:pPr>
            <w:r w:rsidRPr="008F15D7">
              <w:rPr>
                <w:sz w:val="16"/>
                <w:szCs w:val="16"/>
              </w:rPr>
              <w:t>YES = 3</w:t>
            </w:r>
          </w:p>
          <w:p w14:paraId="3A30E8B8" w14:textId="77777777" w:rsidR="00AE572E" w:rsidRPr="008F15D7" w:rsidRDefault="00AE572E" w:rsidP="000F32B9">
            <w:pPr>
              <w:jc w:val="both"/>
              <w:rPr>
                <w:sz w:val="16"/>
                <w:szCs w:val="16"/>
              </w:rPr>
            </w:pPr>
            <w:r w:rsidRPr="008F15D7">
              <w:rPr>
                <w:sz w:val="16"/>
                <w:szCs w:val="16"/>
              </w:rPr>
              <w:t>NO = 2</w:t>
            </w:r>
          </w:p>
          <w:p w14:paraId="015CA16E" w14:textId="77777777" w:rsidR="00AE572E" w:rsidRPr="008F15D7" w:rsidRDefault="00AE572E" w:rsidP="000F32B9">
            <w:pPr>
              <w:jc w:val="both"/>
              <w:rPr>
                <w:sz w:val="16"/>
                <w:szCs w:val="16"/>
              </w:rPr>
            </w:pPr>
            <w:r w:rsidRPr="008F15D7">
              <w:rPr>
                <w:sz w:val="16"/>
                <w:szCs w:val="16"/>
              </w:rPr>
              <w:t>“On and Off times are monitored after commissioning”</w:t>
            </w:r>
          </w:p>
        </w:tc>
        <w:tc>
          <w:tcPr>
            <w:tcW w:w="3060" w:type="dxa"/>
          </w:tcPr>
          <w:p w14:paraId="59A9B07B" w14:textId="77777777" w:rsidR="00AE572E" w:rsidRPr="008F15D7" w:rsidRDefault="00AE572E" w:rsidP="000F32B9">
            <w:pPr>
              <w:tabs>
                <w:tab w:val="center" w:pos="1525"/>
              </w:tabs>
              <w:jc w:val="both"/>
              <w:rPr>
                <w:sz w:val="16"/>
                <w:szCs w:val="16"/>
              </w:rPr>
            </w:pPr>
            <w:r w:rsidRPr="008F15D7">
              <w:rPr>
                <w:sz w:val="16"/>
                <w:szCs w:val="16"/>
              </w:rPr>
              <w:t>YES = 1</w:t>
            </w:r>
          </w:p>
          <w:p w14:paraId="5DE44F60" w14:textId="77777777" w:rsidR="00AE572E" w:rsidRPr="008F15D7" w:rsidRDefault="00AE572E" w:rsidP="000F32B9">
            <w:pPr>
              <w:tabs>
                <w:tab w:val="center" w:pos="1525"/>
              </w:tabs>
              <w:jc w:val="both"/>
              <w:rPr>
                <w:sz w:val="16"/>
                <w:szCs w:val="16"/>
              </w:rPr>
            </w:pPr>
            <w:r w:rsidRPr="008F15D7">
              <w:rPr>
                <w:sz w:val="16"/>
                <w:szCs w:val="16"/>
              </w:rPr>
              <w:t>NO = 4</w:t>
            </w:r>
          </w:p>
          <w:p w14:paraId="1AC60260" w14:textId="77777777" w:rsidR="00AE572E" w:rsidRPr="008F15D7" w:rsidRDefault="00AE572E" w:rsidP="000F32B9">
            <w:pPr>
              <w:jc w:val="both"/>
              <w:rPr>
                <w:sz w:val="16"/>
                <w:szCs w:val="16"/>
              </w:rPr>
            </w:pPr>
            <w:r w:rsidRPr="008F15D7">
              <w:rPr>
                <w:sz w:val="16"/>
                <w:szCs w:val="16"/>
              </w:rPr>
              <w:t>“On and Off times are monitored after commissioning”</w:t>
            </w:r>
          </w:p>
        </w:tc>
      </w:tr>
      <w:tr w:rsidR="00AE572E" w:rsidRPr="008F15D7" w14:paraId="1ECA6D4F" w14:textId="77777777" w:rsidTr="00F15F15">
        <w:tc>
          <w:tcPr>
            <w:tcW w:w="648" w:type="dxa"/>
          </w:tcPr>
          <w:p w14:paraId="2C3DDD56" w14:textId="77777777" w:rsidR="00AE572E" w:rsidRPr="008F15D7" w:rsidRDefault="00AE572E" w:rsidP="000F32B9">
            <w:pPr>
              <w:jc w:val="both"/>
              <w:rPr>
                <w:sz w:val="16"/>
                <w:szCs w:val="16"/>
              </w:rPr>
            </w:pPr>
            <w:r w:rsidRPr="008F15D7">
              <w:rPr>
                <w:sz w:val="16"/>
                <w:szCs w:val="16"/>
              </w:rPr>
              <w:t>11.3</w:t>
            </w:r>
          </w:p>
        </w:tc>
        <w:tc>
          <w:tcPr>
            <w:tcW w:w="1620" w:type="dxa"/>
          </w:tcPr>
          <w:p w14:paraId="5C60E4A9" w14:textId="77777777" w:rsidR="00AE572E" w:rsidRPr="008F15D7" w:rsidRDefault="00AE572E" w:rsidP="000F32B9">
            <w:pPr>
              <w:jc w:val="both"/>
              <w:rPr>
                <w:sz w:val="16"/>
                <w:szCs w:val="16"/>
              </w:rPr>
            </w:pPr>
            <w:r w:rsidRPr="008F15D7">
              <w:rPr>
                <w:sz w:val="16"/>
                <w:szCs w:val="16"/>
              </w:rPr>
              <w:t>Please provide details of switching level adjustment procedures.</w:t>
            </w:r>
          </w:p>
        </w:tc>
        <w:tc>
          <w:tcPr>
            <w:tcW w:w="3780" w:type="dxa"/>
          </w:tcPr>
          <w:p w14:paraId="0C311EFC" w14:textId="77777777" w:rsidR="00AE572E" w:rsidRPr="008F15D7" w:rsidRDefault="00AE572E" w:rsidP="000F32B9">
            <w:pPr>
              <w:jc w:val="both"/>
              <w:rPr>
                <w:sz w:val="16"/>
                <w:szCs w:val="16"/>
              </w:rPr>
            </w:pPr>
            <w:r w:rsidRPr="008F15D7">
              <w:rPr>
                <w:sz w:val="16"/>
                <w:szCs w:val="16"/>
              </w:rPr>
              <w:t>“With old flashers adjustment is made by rotation optical filter.  With new programmable flashers adjustment can be made either by filter or programming”</w:t>
            </w:r>
          </w:p>
          <w:p w14:paraId="537E5920" w14:textId="77777777" w:rsidR="00AE572E" w:rsidRPr="008F15D7" w:rsidRDefault="00AE572E" w:rsidP="000F32B9">
            <w:pPr>
              <w:jc w:val="both"/>
              <w:rPr>
                <w:sz w:val="16"/>
                <w:szCs w:val="16"/>
              </w:rPr>
            </w:pPr>
            <w:r w:rsidRPr="008F15D7">
              <w:rPr>
                <w:sz w:val="16"/>
                <w:szCs w:val="16"/>
              </w:rPr>
              <w:t>“Mechanical Adjustment”</w:t>
            </w:r>
          </w:p>
          <w:p w14:paraId="312E0794" w14:textId="77777777" w:rsidR="00AE572E" w:rsidRPr="008F15D7" w:rsidRDefault="00AE572E" w:rsidP="000F32B9">
            <w:pPr>
              <w:jc w:val="both"/>
              <w:rPr>
                <w:sz w:val="16"/>
                <w:szCs w:val="16"/>
              </w:rPr>
            </w:pPr>
            <w:r w:rsidRPr="008F15D7">
              <w:rPr>
                <w:sz w:val="16"/>
                <w:szCs w:val="16"/>
              </w:rPr>
              <w:t>“to cover switching resistor”</w:t>
            </w:r>
          </w:p>
          <w:p w14:paraId="4DE58245" w14:textId="77777777" w:rsidR="00AE572E" w:rsidRPr="008F15D7" w:rsidRDefault="00AE572E" w:rsidP="000F32B9">
            <w:pPr>
              <w:jc w:val="both"/>
              <w:rPr>
                <w:sz w:val="16"/>
                <w:szCs w:val="16"/>
              </w:rPr>
            </w:pPr>
            <w:r w:rsidRPr="008F15D7">
              <w:rPr>
                <w:sz w:val="16"/>
                <w:szCs w:val="16"/>
              </w:rPr>
              <w:t>“Resistor value”</w:t>
            </w:r>
          </w:p>
        </w:tc>
        <w:tc>
          <w:tcPr>
            <w:tcW w:w="3060" w:type="dxa"/>
          </w:tcPr>
          <w:p w14:paraId="78C3722C" w14:textId="77777777" w:rsidR="00AE572E" w:rsidRPr="008F15D7" w:rsidRDefault="00AE572E" w:rsidP="000F32B9">
            <w:pPr>
              <w:jc w:val="both"/>
              <w:rPr>
                <w:sz w:val="16"/>
                <w:szCs w:val="16"/>
              </w:rPr>
            </w:pPr>
            <w:r w:rsidRPr="008F15D7">
              <w:rPr>
                <w:sz w:val="16"/>
                <w:szCs w:val="16"/>
              </w:rPr>
              <w:t>“DIP Switch setting according to manual”</w:t>
            </w:r>
          </w:p>
          <w:p w14:paraId="7CFFEB68" w14:textId="77777777" w:rsidR="00AE572E" w:rsidRPr="008F15D7" w:rsidRDefault="00AE572E" w:rsidP="000F32B9">
            <w:pPr>
              <w:jc w:val="both"/>
              <w:rPr>
                <w:sz w:val="16"/>
                <w:szCs w:val="16"/>
              </w:rPr>
            </w:pPr>
            <w:r w:rsidRPr="008F15D7">
              <w:rPr>
                <w:sz w:val="16"/>
                <w:szCs w:val="16"/>
              </w:rPr>
              <w:t>“Programmable flasher”</w:t>
            </w:r>
          </w:p>
          <w:p w14:paraId="00F6E481" w14:textId="77777777" w:rsidR="00AE572E" w:rsidRPr="008F15D7" w:rsidRDefault="00AE572E" w:rsidP="000F32B9">
            <w:pPr>
              <w:jc w:val="both"/>
              <w:rPr>
                <w:sz w:val="16"/>
                <w:szCs w:val="16"/>
              </w:rPr>
            </w:pPr>
            <w:r w:rsidRPr="008F15D7">
              <w:rPr>
                <w:sz w:val="16"/>
                <w:szCs w:val="16"/>
              </w:rPr>
              <w:t>“LMT lux measurements lamp + daylight.</w:t>
            </w:r>
          </w:p>
          <w:p w14:paraId="1AA8D5BF" w14:textId="77777777" w:rsidR="00AE572E" w:rsidRPr="008F15D7" w:rsidRDefault="00AE572E" w:rsidP="000F32B9">
            <w:pPr>
              <w:jc w:val="both"/>
              <w:rPr>
                <w:sz w:val="16"/>
                <w:szCs w:val="16"/>
              </w:rPr>
            </w:pPr>
            <w:r w:rsidRPr="008F15D7">
              <w:rPr>
                <w:sz w:val="16"/>
                <w:szCs w:val="16"/>
              </w:rPr>
              <w:t>“to cover switching resistor”</w:t>
            </w:r>
          </w:p>
          <w:p w14:paraId="5A1CD2A8" w14:textId="77777777" w:rsidR="00AE572E" w:rsidRPr="008F15D7" w:rsidRDefault="00AE572E" w:rsidP="000F32B9">
            <w:pPr>
              <w:jc w:val="both"/>
              <w:rPr>
                <w:sz w:val="16"/>
                <w:szCs w:val="16"/>
              </w:rPr>
            </w:pPr>
          </w:p>
        </w:tc>
      </w:tr>
      <w:bookmarkEnd w:id="395"/>
    </w:tbl>
    <w:p w14:paraId="56D02BA4" w14:textId="77777777" w:rsidR="00A44622" w:rsidRPr="008F15D7" w:rsidRDefault="00A44622" w:rsidP="000F32B9">
      <w:pPr>
        <w:pStyle w:val="Heading1"/>
        <w:numPr>
          <w:ilvl w:val="0"/>
          <w:numId w:val="0"/>
        </w:numPr>
        <w:jc w:val="both"/>
      </w:pPr>
    </w:p>
    <w:sectPr w:rsidR="00A44622" w:rsidRPr="008F15D7" w:rsidSect="00A163D8">
      <w:headerReference w:type="even" r:id="rId16"/>
      <w:headerReference w:type="default" r:id="rId17"/>
      <w:footerReference w:type="default" r:id="rId18"/>
      <w:headerReference w:type="first" r:id="rId19"/>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ivar" w:date="2016-04-13T13:04:00Z" w:initials="A">
    <w:p w14:paraId="1267F009" w14:textId="77777777" w:rsidR="00765577" w:rsidRDefault="00765577">
      <w:pPr>
        <w:pStyle w:val="CommentText"/>
      </w:pPr>
      <w:r>
        <w:rPr>
          <w:rStyle w:val="CommentReference"/>
        </w:rPr>
        <w:annotationRef/>
      </w:r>
      <w:r>
        <w:t>To be updated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67F0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C3C37" w14:textId="77777777" w:rsidR="00BD1011" w:rsidRDefault="00BD1011" w:rsidP="009E1230">
      <w:r>
        <w:separator/>
      </w:r>
    </w:p>
  </w:endnote>
  <w:endnote w:type="continuationSeparator" w:id="0">
    <w:p w14:paraId="3BFDE549" w14:textId="77777777" w:rsidR="00BD1011" w:rsidRDefault="00BD101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0783" w14:textId="77777777" w:rsidR="00753A71" w:rsidRPr="008136BC" w:rsidRDefault="00753A7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52F20">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52F20">
      <w:rPr>
        <w:noProof/>
        <w:lang w:val="en-US"/>
      </w:rPr>
      <w:t>22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1500A" w14:textId="77777777" w:rsidR="00BD1011" w:rsidRDefault="00BD1011" w:rsidP="009E1230">
      <w:r>
        <w:separator/>
      </w:r>
    </w:p>
  </w:footnote>
  <w:footnote w:type="continuationSeparator" w:id="0">
    <w:p w14:paraId="36BAFB8C" w14:textId="77777777" w:rsidR="00BD1011" w:rsidRDefault="00BD1011" w:rsidP="009E1230">
      <w:r>
        <w:continuationSeparator/>
      </w:r>
    </w:p>
  </w:footnote>
  <w:footnote w:id="1">
    <w:p w14:paraId="7EB36140" w14:textId="77777777" w:rsidR="00753A71" w:rsidRDefault="00753A71" w:rsidP="00AE572E">
      <w:pPr>
        <w:pStyle w:val="FootnoteText"/>
        <w:ind w:right="-508"/>
      </w:pPr>
      <w:r>
        <w:rPr>
          <w:rStyle w:val="FootnoteReference"/>
        </w:rPr>
        <w:footnoteRef/>
      </w:r>
      <w:r>
        <w:t xml:space="preserve"> The timing of astronomical events can also be applied to calculations (computer programs) for sizing solar power supplies.</w:t>
      </w:r>
    </w:p>
  </w:footnote>
  <w:footnote w:id="2">
    <w:p w14:paraId="42A6DBF2" w14:textId="77777777" w:rsidR="00753A71" w:rsidRDefault="00753A71" w:rsidP="00AE572E">
      <w:pPr>
        <w:pStyle w:val="FootnoteText"/>
      </w:pPr>
      <w:r>
        <w:rPr>
          <w:rStyle w:val="FootnoteReference"/>
        </w:rPr>
        <w:footnoteRef/>
      </w:r>
      <w:r>
        <w:t xml:space="preserve"> See reference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1B1CE" w14:textId="77777777" w:rsidR="00753A71" w:rsidRDefault="00BD1011">
    <w:pPr>
      <w:pStyle w:val="Header"/>
    </w:pPr>
    <w:r>
      <w:rPr>
        <w:noProof/>
      </w:rPr>
      <w:pict w14:anchorId="269C7F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2" o:spid="_x0000_s2050" type="#_x0000_t136" style="position:absolute;margin-left:0;margin-top:0;width:596.6pt;height:62.8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B3EB" w14:textId="77777777" w:rsidR="00753A71" w:rsidRPr="00F15F15" w:rsidRDefault="00BD1011" w:rsidP="008136BC">
    <w:pPr>
      <w:jc w:val="center"/>
      <w:rPr>
        <w:sz w:val="20"/>
      </w:rPr>
    </w:pPr>
    <w:r>
      <w:rPr>
        <w:noProof/>
      </w:rPr>
      <w:pict w14:anchorId="5CCAD0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3" o:spid="_x0000_s2051" type="#_x0000_t136" style="position:absolute;left:0;text-align:left;margin-left:0;margin-top:0;width:596.6pt;height:62.8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753A71" w:rsidRPr="00F15F15">
      <w:rPr>
        <w:sz w:val="20"/>
      </w:rPr>
      <w:t>Guideline 1038 – Levels and Methods for Activation and Control of AtoN Lights</w:t>
    </w:r>
  </w:p>
  <w:p w14:paraId="27B31F2E" w14:textId="77777777" w:rsidR="00753A71" w:rsidRDefault="00753A71" w:rsidP="008136BC">
    <w:pPr>
      <w:pBdr>
        <w:bottom w:val="single" w:sz="4" w:space="1" w:color="auto"/>
      </w:pBdr>
      <w:jc w:val="center"/>
    </w:pPr>
    <w:r w:rsidRPr="00F15F15">
      <w:rPr>
        <w:sz w:val="20"/>
      </w:rPr>
      <w:t xml:space="preserve">December 2004 - Revised </w:t>
    </w:r>
    <w:r>
      <w:rPr>
        <w:sz w:val="20"/>
      </w:rPr>
      <w:t>May 2009</w:t>
    </w:r>
  </w:p>
  <w:p w14:paraId="1DBFF544" w14:textId="77777777" w:rsidR="00753A71" w:rsidRDefault="00753A71">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554C" w14:textId="77777777" w:rsidR="005F3B7D" w:rsidRDefault="00BD1011">
    <w:pPr>
      <w:pStyle w:val="Header"/>
    </w:pPr>
    <w:r>
      <w:rPr>
        <w:noProof/>
      </w:rPr>
      <w:pict w14:anchorId="6BAFBF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1" o:spid="_x0000_s2049" type="#_x0000_t136" style="position:absolute;margin-left:0;margin-top:0;width:596.6pt;height:62.8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753A71">
      <w:rPr>
        <w:noProof/>
        <w:lang w:val="en-IE" w:eastAsia="en-IE"/>
      </w:rPr>
      <w:drawing>
        <wp:inline distT="0" distB="0" distL="0" distR="0" wp14:anchorId="50589BB2" wp14:editId="7259EBAE">
          <wp:extent cx="1110357" cy="2952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atent notice for Committee documents.jpg"/>
                  <pic:cNvPicPr/>
                </pic:nvPicPr>
                <pic:blipFill>
                  <a:blip r:embed="rId1">
                    <a:extLst>
                      <a:ext uri="{28A0092B-C50C-407E-A947-70E740481C1C}">
                        <a14:useLocalDpi xmlns:a14="http://schemas.microsoft.com/office/drawing/2010/main" val="0"/>
                      </a:ext>
                    </a:extLst>
                  </a:blip>
                  <a:stretch>
                    <a:fillRect/>
                  </a:stretch>
                </pic:blipFill>
                <pic:spPr>
                  <a:xfrm>
                    <a:off x="0" y="0"/>
                    <a:ext cx="1140073" cy="303177"/>
                  </a:xfrm>
                  <a:prstGeom prst="rect">
                    <a:avLst/>
                  </a:prstGeom>
                </pic:spPr>
              </pic:pic>
            </a:graphicData>
          </a:graphic>
        </wp:inline>
      </w:drawing>
    </w:r>
    <w:r w:rsidR="00753A71">
      <w:tab/>
    </w:r>
    <w:r w:rsidR="00753A71">
      <w:tab/>
      <w:t>ENG4-</w:t>
    </w:r>
    <w:r w:rsidR="00A52F20">
      <w:t>11.2.16</w:t>
    </w:r>
  </w:p>
  <w:p w14:paraId="629413E2" w14:textId="77777777" w:rsidR="00753A71" w:rsidRDefault="00753A71" w:rsidP="00F353E7">
    <w:pPr>
      <w:pStyle w:val="Header"/>
      <w:jc w:val="right"/>
    </w:pPr>
    <w:r>
      <w:t>Formerly ENG</w:t>
    </w:r>
    <w:r w:rsidR="005F3B7D">
      <w:t>4-9.6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1447E62"/>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FB24529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FFFFFF89"/>
    <w:multiLevelType w:val="singleLevel"/>
    <w:tmpl w:val="64905934"/>
    <w:lvl w:ilvl="0">
      <w:start w:val="1"/>
      <w:numFmt w:val="bullet"/>
      <w:lvlText w:val=""/>
      <w:lvlJc w:val="left"/>
      <w:pPr>
        <w:tabs>
          <w:tab w:val="num" w:pos="360"/>
        </w:tabs>
        <w:ind w:left="360" w:hanging="360"/>
      </w:pPr>
      <w:rPr>
        <w:rFonts w:ascii="Symbol" w:hAnsi="Symbol" w:hint="default"/>
      </w:rPr>
    </w:lvl>
  </w:abstractNum>
  <w:abstractNum w:abstractNumId="10">
    <w:nsid w:val="01FB1C7B"/>
    <w:multiLevelType w:val="hybridMultilevel"/>
    <w:tmpl w:val="A788A57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nsid w:val="0C973FBE"/>
    <w:multiLevelType w:val="multilevel"/>
    <w:tmpl w:val="4EB4A860"/>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D013611"/>
    <w:multiLevelType w:val="hybridMultilevel"/>
    <w:tmpl w:val="015A10C6"/>
    <w:lvl w:ilvl="0" w:tplc="519AFA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66873C3"/>
    <w:multiLevelType w:val="hybridMultilevel"/>
    <w:tmpl w:val="B47445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A191112"/>
    <w:multiLevelType w:val="hybridMultilevel"/>
    <w:tmpl w:val="282ED80A"/>
    <w:lvl w:ilvl="0" w:tplc="A8566CA4">
      <w:start w:val="1"/>
      <w:numFmt w:val="decimal"/>
      <w:lvlText w:val="%1."/>
      <w:lvlJc w:val="left"/>
      <w:pPr>
        <w:tabs>
          <w:tab w:val="num" w:pos="7335"/>
        </w:tabs>
        <w:ind w:left="7335" w:hanging="69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51033A4"/>
    <w:multiLevelType w:val="hybridMultilevel"/>
    <w:tmpl w:val="8D42B626"/>
    <w:lvl w:ilvl="0" w:tplc="E568772A">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2773E0"/>
    <w:multiLevelType w:val="hybridMultilevel"/>
    <w:tmpl w:val="752806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DD40888"/>
    <w:multiLevelType w:val="hybridMultilevel"/>
    <w:tmpl w:val="E8A2569E"/>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nsid w:val="51B55D23"/>
    <w:multiLevelType w:val="multilevel"/>
    <w:tmpl w:val="000C14B8"/>
    <w:lvl w:ilvl="0">
      <w:start w:val="1"/>
      <w:numFmt w:val="decimal"/>
      <w:pStyle w:val="Table"/>
      <w:lvlText w:val="Table %1"/>
      <w:lvlJc w:val="left"/>
      <w:pPr>
        <w:tabs>
          <w:tab w:val="num" w:pos="1134"/>
        </w:tabs>
        <w:ind w:left="1134" w:hanging="1134"/>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35">
    <w:nsid w:val="71F0504F"/>
    <w:multiLevelType w:val="hybridMultilevel"/>
    <w:tmpl w:val="7BF4C84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4727A7A"/>
    <w:multiLevelType w:val="hybridMultilevel"/>
    <w:tmpl w:val="65F001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9">
    <w:nsid w:val="7ABF3B4C"/>
    <w:multiLevelType w:val="hybridMultilevel"/>
    <w:tmpl w:val="DDE650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FCB733E"/>
    <w:multiLevelType w:val="hybridMultilevel"/>
    <w:tmpl w:val="B90207D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1"/>
  </w:num>
  <w:num w:numId="4">
    <w:abstractNumId w:val="19"/>
  </w:num>
  <w:num w:numId="5">
    <w:abstractNumId w:val="28"/>
  </w:num>
  <w:num w:numId="6">
    <w:abstractNumId w:val="12"/>
  </w:num>
  <w:num w:numId="7">
    <w:abstractNumId w:val="37"/>
  </w:num>
  <w:num w:numId="8">
    <w:abstractNumId w:val="24"/>
  </w:num>
  <w:num w:numId="9">
    <w:abstractNumId w:val="33"/>
  </w:num>
  <w:num w:numId="10">
    <w:abstractNumId w:val="15"/>
  </w:num>
  <w:num w:numId="11">
    <w:abstractNumId w:val="38"/>
  </w:num>
  <w:num w:numId="12">
    <w:abstractNumId w:val="31"/>
  </w:num>
  <w:num w:numId="13">
    <w:abstractNumId w:val="8"/>
  </w:num>
  <w:num w:numId="14">
    <w:abstractNumId w:val="17"/>
  </w:num>
  <w:num w:numId="15">
    <w:abstractNumId w:val="30"/>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13"/>
  </w:num>
  <w:num w:numId="35">
    <w:abstractNumId w:val="18"/>
  </w:num>
  <w:num w:numId="36">
    <w:abstractNumId w:val="22"/>
  </w:num>
  <w:num w:numId="37">
    <w:abstractNumId w:val="22"/>
  </w:num>
  <w:num w:numId="38">
    <w:abstractNumId w:val="22"/>
  </w:num>
  <w:num w:numId="39">
    <w:abstractNumId w:val="15"/>
  </w:num>
  <w:num w:numId="40">
    <w:abstractNumId w:val="32"/>
  </w:num>
  <w:num w:numId="41">
    <w:abstractNumId w:val="17"/>
  </w:num>
  <w:num w:numId="42">
    <w:abstractNumId w:val="16"/>
  </w:num>
  <w:num w:numId="43">
    <w:abstractNumId w:val="16"/>
  </w:num>
  <w:num w:numId="44">
    <w:abstractNumId w:val="16"/>
  </w:num>
  <w:num w:numId="45">
    <w:abstractNumId w:val="14"/>
  </w:num>
  <w:num w:numId="46">
    <w:abstractNumId w:val="26"/>
  </w:num>
  <w:num w:numId="47">
    <w:abstractNumId w:val="40"/>
  </w:num>
  <w:num w:numId="48">
    <w:abstractNumId w:val="35"/>
  </w:num>
  <w:num w:numId="49">
    <w:abstractNumId w:val="20"/>
  </w:num>
  <w:num w:numId="50">
    <w:abstractNumId w:val="9"/>
  </w:num>
  <w:num w:numId="51">
    <w:abstractNumId w:val="10"/>
  </w:num>
  <w:num w:numId="52">
    <w:abstractNumId w:val="23"/>
  </w:num>
  <w:num w:numId="53">
    <w:abstractNumId w:val="21"/>
  </w:num>
  <w:num w:numId="54">
    <w:abstractNumId w:val="27"/>
  </w:num>
  <w:num w:numId="55">
    <w:abstractNumId w:val="39"/>
  </w:num>
  <w:num w:numId="56">
    <w:abstractNumId w:val="36"/>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15"/>
    <w:lvlOverride w:ilvl="0">
      <w:startOverride w:val="3"/>
    </w:lvlOverride>
    <w:lvlOverride w:ilvl="1">
      <w:startOverride w:val="2"/>
    </w:lvlOverride>
    <w:lvlOverride w:ilvl="2">
      <w:startOverride w:val="1"/>
    </w:lvlOverride>
    <w:lvlOverride w:ilvl="3">
      <w:startOverride w:val="5"/>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056F9F"/>
    <w:rsid w:val="000574F7"/>
    <w:rsid w:val="00066583"/>
    <w:rsid w:val="000674E4"/>
    <w:rsid w:val="00076E96"/>
    <w:rsid w:val="0008022D"/>
    <w:rsid w:val="0009158E"/>
    <w:rsid w:val="00097690"/>
    <w:rsid w:val="000A08D9"/>
    <w:rsid w:val="000B61BC"/>
    <w:rsid w:val="000B7DAB"/>
    <w:rsid w:val="000C082A"/>
    <w:rsid w:val="000E0BED"/>
    <w:rsid w:val="000F32B9"/>
    <w:rsid w:val="00112F56"/>
    <w:rsid w:val="00113DC7"/>
    <w:rsid w:val="001342F8"/>
    <w:rsid w:val="00137456"/>
    <w:rsid w:val="0015150A"/>
    <w:rsid w:val="00154528"/>
    <w:rsid w:val="00162C42"/>
    <w:rsid w:val="00167EDA"/>
    <w:rsid w:val="0018656F"/>
    <w:rsid w:val="00190B2B"/>
    <w:rsid w:val="00191362"/>
    <w:rsid w:val="00194DE8"/>
    <w:rsid w:val="00197E13"/>
    <w:rsid w:val="001A2B50"/>
    <w:rsid w:val="001D3B7C"/>
    <w:rsid w:val="001D5DFD"/>
    <w:rsid w:val="001F7DB2"/>
    <w:rsid w:val="00207DD1"/>
    <w:rsid w:val="0023557E"/>
    <w:rsid w:val="00244044"/>
    <w:rsid w:val="002767F3"/>
    <w:rsid w:val="00277327"/>
    <w:rsid w:val="002835CE"/>
    <w:rsid w:val="00290E8C"/>
    <w:rsid w:val="002A6AAB"/>
    <w:rsid w:val="002B4786"/>
    <w:rsid w:val="002C41CE"/>
    <w:rsid w:val="002D6AE7"/>
    <w:rsid w:val="002E7CE7"/>
    <w:rsid w:val="002F7535"/>
    <w:rsid w:val="003066A1"/>
    <w:rsid w:val="00317D7F"/>
    <w:rsid w:val="0032315C"/>
    <w:rsid w:val="00325A3B"/>
    <w:rsid w:val="0032752D"/>
    <w:rsid w:val="00371BEF"/>
    <w:rsid w:val="003738CE"/>
    <w:rsid w:val="00380C7B"/>
    <w:rsid w:val="00390D22"/>
    <w:rsid w:val="00395D68"/>
    <w:rsid w:val="003A2960"/>
    <w:rsid w:val="003A4769"/>
    <w:rsid w:val="003C25A1"/>
    <w:rsid w:val="003E3734"/>
    <w:rsid w:val="003E5AAD"/>
    <w:rsid w:val="003F0486"/>
    <w:rsid w:val="003F23D2"/>
    <w:rsid w:val="00416FA1"/>
    <w:rsid w:val="00420791"/>
    <w:rsid w:val="00422E65"/>
    <w:rsid w:val="00432EE6"/>
    <w:rsid w:val="00455CCA"/>
    <w:rsid w:val="00460028"/>
    <w:rsid w:val="00462125"/>
    <w:rsid w:val="00475439"/>
    <w:rsid w:val="00485211"/>
    <w:rsid w:val="00487EAC"/>
    <w:rsid w:val="004A104C"/>
    <w:rsid w:val="004A3893"/>
    <w:rsid w:val="004A4DE3"/>
    <w:rsid w:val="004C2F5C"/>
    <w:rsid w:val="004E650B"/>
    <w:rsid w:val="004F17F7"/>
    <w:rsid w:val="004F72F9"/>
    <w:rsid w:val="00517A8B"/>
    <w:rsid w:val="0052391D"/>
    <w:rsid w:val="00564600"/>
    <w:rsid w:val="0056484C"/>
    <w:rsid w:val="00581926"/>
    <w:rsid w:val="00582569"/>
    <w:rsid w:val="00584FF6"/>
    <w:rsid w:val="00592372"/>
    <w:rsid w:val="005927B9"/>
    <w:rsid w:val="005A4401"/>
    <w:rsid w:val="005A6C35"/>
    <w:rsid w:val="005C1481"/>
    <w:rsid w:val="005F3B7D"/>
    <w:rsid w:val="00605513"/>
    <w:rsid w:val="00632734"/>
    <w:rsid w:val="00634F5F"/>
    <w:rsid w:val="006366AC"/>
    <w:rsid w:val="006368D7"/>
    <w:rsid w:val="006427BF"/>
    <w:rsid w:val="00651ACE"/>
    <w:rsid w:val="00655287"/>
    <w:rsid w:val="006566F8"/>
    <w:rsid w:val="00657694"/>
    <w:rsid w:val="00666C42"/>
    <w:rsid w:val="0068505B"/>
    <w:rsid w:val="00686594"/>
    <w:rsid w:val="0069468F"/>
    <w:rsid w:val="006B5E6F"/>
    <w:rsid w:val="006E71A4"/>
    <w:rsid w:val="006F5BF7"/>
    <w:rsid w:val="00721DBE"/>
    <w:rsid w:val="007367B0"/>
    <w:rsid w:val="007379A8"/>
    <w:rsid w:val="0075170E"/>
    <w:rsid w:val="00752173"/>
    <w:rsid w:val="00753A71"/>
    <w:rsid w:val="00757F72"/>
    <w:rsid w:val="00765577"/>
    <w:rsid w:val="00767FC6"/>
    <w:rsid w:val="007803C3"/>
    <w:rsid w:val="007E43BC"/>
    <w:rsid w:val="007F20F1"/>
    <w:rsid w:val="008136BC"/>
    <w:rsid w:val="00823B14"/>
    <w:rsid w:val="008363F7"/>
    <w:rsid w:val="00857962"/>
    <w:rsid w:val="00863D8E"/>
    <w:rsid w:val="0087060C"/>
    <w:rsid w:val="00870A1B"/>
    <w:rsid w:val="0087112A"/>
    <w:rsid w:val="00873CE7"/>
    <w:rsid w:val="008A3299"/>
    <w:rsid w:val="008A5373"/>
    <w:rsid w:val="008C68EF"/>
    <w:rsid w:val="008D3E6A"/>
    <w:rsid w:val="008F15D7"/>
    <w:rsid w:val="008F5390"/>
    <w:rsid w:val="009025A5"/>
    <w:rsid w:val="0090488D"/>
    <w:rsid w:val="00921872"/>
    <w:rsid w:val="00922B53"/>
    <w:rsid w:val="009316C1"/>
    <w:rsid w:val="00931974"/>
    <w:rsid w:val="00932AEE"/>
    <w:rsid w:val="009426DC"/>
    <w:rsid w:val="0094522E"/>
    <w:rsid w:val="009504E2"/>
    <w:rsid w:val="00956293"/>
    <w:rsid w:val="00983B71"/>
    <w:rsid w:val="00986D5A"/>
    <w:rsid w:val="00994846"/>
    <w:rsid w:val="009A2C02"/>
    <w:rsid w:val="009B2DF1"/>
    <w:rsid w:val="009B30D7"/>
    <w:rsid w:val="009B54A0"/>
    <w:rsid w:val="009C035E"/>
    <w:rsid w:val="009C22FA"/>
    <w:rsid w:val="009C293D"/>
    <w:rsid w:val="009C2D0C"/>
    <w:rsid w:val="009D215E"/>
    <w:rsid w:val="009D4054"/>
    <w:rsid w:val="009E0DC6"/>
    <w:rsid w:val="009E1230"/>
    <w:rsid w:val="009E2F87"/>
    <w:rsid w:val="009F726E"/>
    <w:rsid w:val="00A02B80"/>
    <w:rsid w:val="00A10C41"/>
    <w:rsid w:val="00A14A4B"/>
    <w:rsid w:val="00A163D8"/>
    <w:rsid w:val="00A21909"/>
    <w:rsid w:val="00A27A7A"/>
    <w:rsid w:val="00A35CE6"/>
    <w:rsid w:val="00A41A5C"/>
    <w:rsid w:val="00A42B8B"/>
    <w:rsid w:val="00A44622"/>
    <w:rsid w:val="00A52F20"/>
    <w:rsid w:val="00A602B6"/>
    <w:rsid w:val="00A6234F"/>
    <w:rsid w:val="00A8588D"/>
    <w:rsid w:val="00A91898"/>
    <w:rsid w:val="00A91A87"/>
    <w:rsid w:val="00AB4DB0"/>
    <w:rsid w:val="00AB50F5"/>
    <w:rsid w:val="00AB5CAB"/>
    <w:rsid w:val="00AC2C6D"/>
    <w:rsid w:val="00AC5F56"/>
    <w:rsid w:val="00AE5700"/>
    <w:rsid w:val="00AE572E"/>
    <w:rsid w:val="00AE75E9"/>
    <w:rsid w:val="00AF615B"/>
    <w:rsid w:val="00B0183B"/>
    <w:rsid w:val="00B22E63"/>
    <w:rsid w:val="00B43C65"/>
    <w:rsid w:val="00B506F2"/>
    <w:rsid w:val="00B534F2"/>
    <w:rsid w:val="00B570F5"/>
    <w:rsid w:val="00B6686E"/>
    <w:rsid w:val="00B66B5D"/>
    <w:rsid w:val="00B66DC6"/>
    <w:rsid w:val="00B7318E"/>
    <w:rsid w:val="00B75C73"/>
    <w:rsid w:val="00B81E3A"/>
    <w:rsid w:val="00BA1E13"/>
    <w:rsid w:val="00BA7681"/>
    <w:rsid w:val="00BB6861"/>
    <w:rsid w:val="00BC0F64"/>
    <w:rsid w:val="00BC6EDD"/>
    <w:rsid w:val="00BD1011"/>
    <w:rsid w:val="00BD11AF"/>
    <w:rsid w:val="00BD6974"/>
    <w:rsid w:val="00BE1BEC"/>
    <w:rsid w:val="00BE43F2"/>
    <w:rsid w:val="00C05060"/>
    <w:rsid w:val="00C16E50"/>
    <w:rsid w:val="00C528B9"/>
    <w:rsid w:val="00C531DA"/>
    <w:rsid w:val="00C75503"/>
    <w:rsid w:val="00C75842"/>
    <w:rsid w:val="00C853A9"/>
    <w:rsid w:val="00C92711"/>
    <w:rsid w:val="00CB5315"/>
    <w:rsid w:val="00CB5860"/>
    <w:rsid w:val="00CD7575"/>
    <w:rsid w:val="00D03B46"/>
    <w:rsid w:val="00D145F2"/>
    <w:rsid w:val="00D20DD4"/>
    <w:rsid w:val="00D3428B"/>
    <w:rsid w:val="00D50131"/>
    <w:rsid w:val="00D51BAE"/>
    <w:rsid w:val="00D52150"/>
    <w:rsid w:val="00D847AD"/>
    <w:rsid w:val="00D86532"/>
    <w:rsid w:val="00D879DA"/>
    <w:rsid w:val="00D9126C"/>
    <w:rsid w:val="00DA4A2A"/>
    <w:rsid w:val="00DB285A"/>
    <w:rsid w:val="00DB585F"/>
    <w:rsid w:val="00DC1CA6"/>
    <w:rsid w:val="00DD6174"/>
    <w:rsid w:val="00DE7FF5"/>
    <w:rsid w:val="00E37CF6"/>
    <w:rsid w:val="00E409B2"/>
    <w:rsid w:val="00E53758"/>
    <w:rsid w:val="00E6130B"/>
    <w:rsid w:val="00E711D8"/>
    <w:rsid w:val="00E7550C"/>
    <w:rsid w:val="00E96B82"/>
    <w:rsid w:val="00ED2684"/>
    <w:rsid w:val="00F040A1"/>
    <w:rsid w:val="00F11318"/>
    <w:rsid w:val="00F1531A"/>
    <w:rsid w:val="00F155DC"/>
    <w:rsid w:val="00F15F15"/>
    <w:rsid w:val="00F1680B"/>
    <w:rsid w:val="00F241D5"/>
    <w:rsid w:val="00F25D6C"/>
    <w:rsid w:val="00F31B4C"/>
    <w:rsid w:val="00F353E7"/>
    <w:rsid w:val="00F70C1B"/>
    <w:rsid w:val="00F710A0"/>
    <w:rsid w:val="00F87F67"/>
    <w:rsid w:val="00FB02D4"/>
    <w:rsid w:val="00FB5A77"/>
    <w:rsid w:val="00FB6373"/>
    <w:rsid w:val="00FD4280"/>
    <w:rsid w:val="00FD48C1"/>
    <w:rsid w:val="00FE1FB7"/>
    <w:rsid w:val="00FE4F51"/>
    <w:rsid w:val="00FF22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14:docId w14:val="0DE460C7"/>
  <w15:docId w15:val="{110E5C51-9CD3-4B6D-BB12-E6D1C36CC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pPr>
        <w:spacing w:before="120" w:after="120"/>
        <w:ind w:right="144"/>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371BEF"/>
    <w:pPr>
      <w:numPr>
        <w:ilvl w:val="1"/>
        <w:numId w:val="39"/>
      </w:numPr>
      <w:outlineLvl w:val="1"/>
    </w:pPr>
    <w:rPr>
      <w:b/>
    </w:rPr>
  </w:style>
  <w:style w:type="paragraph" w:styleId="Heading3">
    <w:name w:val="heading 3"/>
    <w:basedOn w:val="Normal"/>
    <w:next w:val="BodyTextFirstIndent2"/>
    <w:qFormat/>
    <w:rsid w:val="004A3893"/>
    <w:pPr>
      <w:keepNext/>
      <w:numPr>
        <w:ilvl w:val="2"/>
        <w:numId w:val="39"/>
      </w:numPr>
      <w:outlineLvl w:val="2"/>
    </w:pPr>
    <w:rPr>
      <w:szCs w:val="20"/>
      <w:lang w:eastAsia="de-DE"/>
    </w:rPr>
  </w:style>
  <w:style w:type="paragraph" w:styleId="Heading4">
    <w:name w:val="heading 4"/>
    <w:basedOn w:val="Normal"/>
    <w:next w:val="Normal"/>
    <w:qFormat/>
    <w:rsid w:val="004A3893"/>
    <w:pPr>
      <w:keepNext/>
      <w:numPr>
        <w:ilvl w:val="3"/>
        <w:numId w:val="39"/>
      </w:numPr>
      <w:outlineLvl w:val="3"/>
    </w:pPr>
    <w:rPr>
      <w:szCs w:val="20"/>
      <w:lang w:eastAsia="de-DE"/>
    </w:rPr>
  </w:style>
  <w:style w:type="paragraph" w:styleId="Heading5">
    <w:name w:val="heading 5"/>
    <w:basedOn w:val="Normal"/>
    <w:next w:val="Normal"/>
    <w:qFormat/>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39"/>
      </w:numPr>
      <w:spacing w:before="240" w:after="60"/>
      <w:outlineLvl w:val="6"/>
    </w:pPr>
    <w:rPr>
      <w:szCs w:val="20"/>
      <w:lang w:val="de-DE" w:eastAsia="de-DE"/>
    </w:rPr>
  </w:style>
  <w:style w:type="paragraph" w:styleId="Heading8">
    <w:name w:val="heading 8"/>
    <w:basedOn w:val="Normal"/>
    <w:next w:val="Normal"/>
    <w:qFormat/>
    <w:rsid w:val="00B534F2"/>
    <w:pPr>
      <w:numPr>
        <w:ilvl w:val="7"/>
        <w:numId w:val="39"/>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uiPriority w:val="99"/>
    <w:rsid w:val="00B534F2"/>
    <w:rPr>
      <w:rFonts w:ascii="Tahoma" w:hAnsi="Tahoma" w:cs="Tahoma"/>
      <w:sz w:val="16"/>
      <w:szCs w:val="16"/>
    </w:rPr>
  </w:style>
  <w:style w:type="character" w:customStyle="1" w:styleId="BalloonTextChar">
    <w:name w:val="Balloon Text Char"/>
    <w:link w:val="BalloonText"/>
    <w:uiPriority w:val="99"/>
    <w:rsid w:val="00B534F2"/>
    <w:rPr>
      <w:rFonts w:ascii="Tahoma" w:hAnsi="Tahoma" w:cs="Tahoma"/>
      <w:sz w:val="16"/>
      <w:szCs w:val="16"/>
      <w:lang w:eastAsia="en-US"/>
    </w:rPr>
  </w:style>
  <w:style w:type="paragraph" w:styleId="BlockText">
    <w:name w:val="Block Text"/>
    <w:basedOn w:val="Normal"/>
    <w:rsid w:val="00B534F2"/>
    <w:pPr>
      <w:ind w:left="1440" w:right="1440"/>
    </w:pPr>
  </w:style>
  <w:style w:type="paragraph" w:styleId="BodyTextIndent">
    <w:name w:val="Body Text Indent"/>
    <w:basedOn w:val="Normal"/>
    <w:link w:val="BodyTextIndentChar"/>
    <w:rsid w:val="00032948"/>
    <w:pPr>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ind w:left="993" w:hanging="426"/>
      <w:jc w:val="both"/>
      <w:outlineLvl w:val="0"/>
    </w:pPr>
    <w:rPr>
      <w:rFonts w:eastAsia="Times"/>
      <w:szCs w:val="20"/>
    </w:rPr>
  </w:style>
  <w:style w:type="paragraph" w:customStyle="1" w:styleId="Bullet1text">
    <w:name w:val="Bullet 1 text"/>
    <w:basedOn w:val="Normal"/>
    <w:qFormat/>
    <w:rsid w:val="004A3893"/>
    <w:pPr>
      <w:suppressAutoHyphens/>
      <w:ind w:left="993"/>
      <w:jc w:val="both"/>
    </w:pPr>
    <w:rPr>
      <w:szCs w:val="20"/>
    </w:rPr>
  </w:style>
  <w:style w:type="paragraph" w:customStyle="1" w:styleId="Bullet2">
    <w:name w:val="Bullet 2"/>
    <w:basedOn w:val="Normal"/>
    <w:qFormat/>
    <w:rsid w:val="004A3893"/>
    <w:pPr>
      <w:numPr>
        <w:numId w:val="6"/>
      </w:numPr>
      <w:tabs>
        <w:tab w:val="left" w:pos="1418"/>
      </w:tabs>
    </w:pPr>
    <w:rPr>
      <w:sz w:val="20"/>
      <w:szCs w:val="20"/>
    </w:rPr>
  </w:style>
  <w:style w:type="paragraph" w:customStyle="1" w:styleId="Bullet2text">
    <w:name w:val="Bullet 2 text"/>
    <w:basedOn w:val="Normal"/>
    <w:rsid w:val="00CB5860"/>
    <w:pPr>
      <w:suppressAutoHyphens/>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jc w:val="right"/>
    </w:pPr>
  </w:style>
  <w:style w:type="paragraph" w:customStyle="1" w:styleId="Figure">
    <w:name w:val="Figure_#"/>
    <w:basedOn w:val="Normal"/>
    <w:next w:val="BodyText"/>
    <w:qFormat/>
    <w:rsid w:val="00B534F2"/>
    <w:pPr>
      <w:numPr>
        <w:numId w:val="9"/>
      </w:numPr>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qFormat/>
    <w:rsid w:val="00B534F2"/>
    <w:pPr>
      <w:numPr>
        <w:numId w:val="11"/>
      </w:numPr>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ind w:left="1134"/>
      <w:jc w:val="both"/>
    </w:pPr>
    <w:rPr>
      <w:szCs w:val="20"/>
    </w:rPr>
  </w:style>
  <w:style w:type="paragraph" w:customStyle="1" w:styleId="List1indent2">
    <w:name w:val="List 1 indent 2"/>
    <w:basedOn w:val="Normal"/>
    <w:qFormat/>
    <w:rsid w:val="00B534F2"/>
    <w:pPr>
      <w:numPr>
        <w:ilvl w:val="2"/>
        <w:numId w:val="12"/>
      </w:numPr>
      <w:jc w:val="both"/>
    </w:pPr>
    <w:rPr>
      <w:sz w:val="20"/>
      <w:szCs w:val="20"/>
    </w:rPr>
  </w:style>
  <w:style w:type="paragraph" w:customStyle="1" w:styleId="List1indent2text">
    <w:name w:val="List 1 indent 2 text"/>
    <w:basedOn w:val="Normal"/>
    <w:rsid w:val="00B534F2"/>
    <w:pPr>
      <w:ind w:left="1701"/>
      <w:jc w:val="both"/>
    </w:pPr>
    <w:rPr>
      <w:sz w:val="20"/>
      <w:szCs w:val="20"/>
    </w:rPr>
  </w:style>
  <w:style w:type="paragraph" w:customStyle="1" w:styleId="List1indenttext">
    <w:name w:val="List 1 indent text"/>
    <w:basedOn w:val="Normal"/>
    <w:rsid w:val="00B534F2"/>
    <w:pPr>
      <w:ind w:left="1134"/>
      <w:jc w:val="both"/>
    </w:pPr>
    <w:rPr>
      <w:szCs w:val="20"/>
    </w:rPr>
  </w:style>
  <w:style w:type="paragraph" w:customStyle="1" w:styleId="List1text">
    <w:name w:val="List 1 text"/>
    <w:basedOn w:val="Normal"/>
    <w:rsid w:val="00B534F2"/>
    <w:pPr>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AB4DB0"/>
    <w:pPr>
      <w:tabs>
        <w:tab w:val="left" w:pos="567"/>
        <w:tab w:val="right" w:pos="9639"/>
      </w:tabs>
      <w:ind w:left="567" w:hanging="567"/>
      <w:jc w:val="both"/>
    </w:pPr>
    <w:rPr>
      <w:b/>
      <w:bCs/>
      <w:caps/>
    </w:rPr>
  </w:style>
  <w:style w:type="paragraph" w:styleId="TOC2">
    <w:name w:val="toc 2"/>
    <w:basedOn w:val="Normal"/>
    <w:next w:val="Normal"/>
    <w:uiPriority w:val="39"/>
    <w:rsid w:val="00B534F2"/>
    <w:pPr>
      <w:tabs>
        <w:tab w:val="left" w:pos="851"/>
        <w:tab w:val="right" w:pos="9639"/>
      </w:tabs>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AB4DB0"/>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pPr>
    <w:rPr>
      <w:b/>
    </w:rPr>
  </w:style>
  <w:style w:type="paragraph" w:customStyle="1" w:styleId="AnnexHeading3">
    <w:name w:val="Annex Heading 3"/>
    <w:basedOn w:val="Normal"/>
    <w:next w:val="Normal"/>
    <w:rsid w:val="00F710A0"/>
  </w:style>
  <w:style w:type="paragraph" w:customStyle="1" w:styleId="AnnexHeading4">
    <w:name w:val="Annex Heading 4"/>
    <w:basedOn w:val="Normal"/>
    <w:next w:val="BodyText"/>
    <w:rsid w:val="00F710A0"/>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ind w:left="1134"/>
    </w:pPr>
  </w:style>
  <w:style w:type="paragraph" w:customStyle="1" w:styleId="AppendixHeading1">
    <w:name w:val="Appendix Heading 1"/>
    <w:basedOn w:val="Normal"/>
    <w:next w:val="BodyText"/>
    <w:rsid w:val="002F7535"/>
    <w:pPr>
      <w:numPr>
        <w:numId w:val="38"/>
      </w:numPr>
    </w:pPr>
    <w:rPr>
      <w:rFonts w:eastAsia="Calibri"/>
      <w:b/>
      <w:caps/>
      <w:sz w:val="24"/>
    </w:rPr>
  </w:style>
  <w:style w:type="paragraph" w:customStyle="1" w:styleId="AppendixHeading2">
    <w:name w:val="Appendix Heading 2"/>
    <w:basedOn w:val="Normal"/>
    <w:next w:val="BodyText"/>
    <w:qFormat/>
    <w:rsid w:val="002F7535"/>
    <w:pPr>
      <w:numPr>
        <w:ilvl w:val="1"/>
        <w:numId w:val="38"/>
      </w:numPr>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rsid w:val="00AE572E"/>
    <w:pPr>
      <w:jc w:val="both"/>
    </w:pPr>
    <w:rPr>
      <w:rFonts w:cs="Times New Roman"/>
      <w:sz w:val="16"/>
      <w:szCs w:val="16"/>
      <w:lang w:eastAsia="en-US"/>
    </w:rPr>
  </w:style>
  <w:style w:type="character" w:customStyle="1" w:styleId="BodyText3Char">
    <w:name w:val="Body Text 3 Char"/>
    <w:basedOn w:val="DefaultParagraphFont"/>
    <w:link w:val="BodyText3"/>
    <w:rsid w:val="00AE572E"/>
    <w:rPr>
      <w:rFonts w:cs="Times New Roman"/>
      <w:sz w:val="16"/>
      <w:szCs w:val="16"/>
      <w:lang w:eastAsia="en-US"/>
    </w:rPr>
  </w:style>
  <w:style w:type="paragraph" w:customStyle="1" w:styleId="Equationsegment">
    <w:name w:val="Equation segment"/>
    <w:basedOn w:val="Normal"/>
    <w:next w:val="Normal"/>
    <w:rsid w:val="00AE572E"/>
    <w:pPr>
      <w:tabs>
        <w:tab w:val="right" w:pos="8222"/>
      </w:tabs>
      <w:spacing w:before="240" w:after="240"/>
      <w:ind w:left="1418"/>
      <w:jc w:val="both"/>
    </w:pPr>
    <w:rPr>
      <w:rFonts w:ascii="Times New Roman" w:hAnsi="Times New Roman" w:cs="Times New Roman"/>
      <w:snapToGrid w:val="0"/>
      <w:sz w:val="24"/>
      <w:szCs w:val="20"/>
      <w:lang w:val="en-US" w:eastAsia="da-DK"/>
    </w:rPr>
  </w:style>
  <w:style w:type="character" w:customStyle="1" w:styleId="sidepadding1">
    <w:name w:val="sidepadding1"/>
    <w:rsid w:val="00AE572E"/>
  </w:style>
  <w:style w:type="paragraph" w:customStyle="1" w:styleId="Bullet">
    <w:name w:val="Bullet"/>
    <w:basedOn w:val="Normal"/>
    <w:rsid w:val="00AE572E"/>
    <w:pPr>
      <w:keepLines/>
      <w:ind w:right="380"/>
    </w:pPr>
    <w:rPr>
      <w:rFonts w:cs="Times New Roman"/>
      <w:sz w:val="24"/>
      <w:szCs w:val="20"/>
      <w:lang w:val="en-AU" w:eastAsia="en-US"/>
    </w:rPr>
  </w:style>
  <w:style w:type="paragraph" w:customStyle="1" w:styleId="Council1">
    <w:name w:val="Council1"/>
    <w:basedOn w:val="Normal"/>
    <w:rsid w:val="00AE572E"/>
    <w:pPr>
      <w:tabs>
        <w:tab w:val="left" w:pos="4920"/>
      </w:tabs>
      <w:overflowPunct w:val="0"/>
      <w:autoSpaceDE w:val="0"/>
      <w:autoSpaceDN w:val="0"/>
      <w:adjustRightInd w:val="0"/>
      <w:spacing w:before="60"/>
      <w:textAlignment w:val="baseline"/>
    </w:pPr>
    <w:rPr>
      <w:rFonts w:ascii="Times New Roman" w:hAnsi="Times New Roman" w:cs="Times New Roman"/>
      <w:b/>
      <w:bCs/>
      <w:i/>
      <w:iCs/>
      <w:sz w:val="24"/>
      <w:szCs w:val="24"/>
      <w:lang w:eastAsia="en-US"/>
    </w:rPr>
  </w:style>
  <w:style w:type="paragraph" w:customStyle="1" w:styleId="Council2">
    <w:name w:val="Council2"/>
    <w:basedOn w:val="Normal"/>
    <w:rsid w:val="00AE572E"/>
    <w:pPr>
      <w:tabs>
        <w:tab w:val="left" w:pos="4920"/>
      </w:tabs>
      <w:overflowPunct w:val="0"/>
      <w:autoSpaceDE w:val="0"/>
      <w:autoSpaceDN w:val="0"/>
      <w:adjustRightInd w:val="0"/>
      <w:spacing w:before="360"/>
      <w:jc w:val="center"/>
      <w:textAlignment w:val="baseline"/>
    </w:pPr>
    <w:rPr>
      <w:rFonts w:ascii="Times New Roman" w:hAnsi="Times New Roman" w:cs="Times New Roman"/>
      <w:i/>
      <w:iCs/>
      <w:sz w:val="24"/>
      <w:szCs w:val="24"/>
      <w:lang w:eastAsia="en-US"/>
    </w:rPr>
  </w:style>
  <w:style w:type="paragraph" w:customStyle="1" w:styleId="Council3">
    <w:name w:val="Council3"/>
    <w:basedOn w:val="Normal"/>
    <w:rsid w:val="00AE572E"/>
    <w:pPr>
      <w:tabs>
        <w:tab w:val="left" w:pos="4920"/>
      </w:tabs>
      <w:overflowPunct w:val="0"/>
      <w:autoSpaceDE w:val="0"/>
      <w:autoSpaceDN w:val="0"/>
      <w:adjustRightInd w:val="0"/>
      <w:textAlignment w:val="baseline"/>
    </w:pPr>
    <w:rPr>
      <w:rFonts w:ascii="Times New Roman" w:hAnsi="Times New Roman" w:cs="Times New Roman"/>
      <w:i/>
      <w:iCs/>
      <w:sz w:val="24"/>
      <w:szCs w:val="24"/>
      <w:lang w:eastAsia="en-US"/>
    </w:rPr>
  </w:style>
  <w:style w:type="character" w:customStyle="1" w:styleId="Heading2Char">
    <w:name w:val="Heading 2 Char"/>
    <w:link w:val="Heading2"/>
    <w:rsid w:val="00AE572E"/>
    <w:rPr>
      <w:b/>
    </w:rPr>
  </w:style>
  <w:style w:type="paragraph" w:customStyle="1" w:styleId="List1indent1">
    <w:name w:val="List 1 indent 1"/>
    <w:basedOn w:val="Normal"/>
    <w:qFormat/>
    <w:rsid w:val="00657694"/>
    <w:pPr>
      <w:tabs>
        <w:tab w:val="num" w:pos="1134"/>
      </w:tabs>
      <w:spacing w:before="0"/>
      <w:ind w:left="1134" w:right="0" w:hanging="567"/>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93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contact@iala-aism.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49FC-0135-4660-A7A8-1D98983E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7405</Words>
  <Characters>42212</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49518</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Andrew Zeller</dc:creator>
  <cp:lastModifiedBy>Seamus Doyle</cp:lastModifiedBy>
  <cp:revision>3</cp:revision>
  <cp:lastPrinted>2008-12-16T07:01:00Z</cp:lastPrinted>
  <dcterms:created xsi:type="dcterms:W3CDTF">2016-04-14T07:49:00Z</dcterms:created>
  <dcterms:modified xsi:type="dcterms:W3CDTF">2016-04-14T10:19:00Z</dcterms:modified>
</cp:coreProperties>
</file>